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072A21" w14:textId="77777777" w:rsidR="00F63ED9" w:rsidRPr="00947788" w:rsidRDefault="00F63ED9" w:rsidP="00F63ED9">
      <w:pPr>
        <w:keepNext/>
        <w:spacing w:after="120"/>
        <w:ind w:right="-419"/>
        <w:jc w:val="center"/>
        <w:rPr>
          <w:b/>
          <w:bCs/>
        </w:rPr>
      </w:pPr>
      <w:r w:rsidRPr="00947788">
        <w:rPr>
          <w:b/>
          <w:bCs/>
        </w:rPr>
        <w:t>ДОГОВОР</w:t>
      </w:r>
    </w:p>
    <w:p w14:paraId="07E800A5" w14:textId="77777777" w:rsidR="00F63ED9" w:rsidRPr="00947788" w:rsidRDefault="00F63ED9" w:rsidP="00374339">
      <w:pPr>
        <w:keepNext/>
        <w:spacing w:after="120"/>
        <w:ind w:right="-419"/>
        <w:jc w:val="center"/>
        <w:rPr>
          <w:b/>
          <w:bCs/>
        </w:rPr>
      </w:pPr>
      <w:r w:rsidRPr="00947788">
        <w:rPr>
          <w:b/>
          <w:bCs/>
        </w:rPr>
        <w:t xml:space="preserve">на </w:t>
      </w:r>
      <w:r w:rsidRPr="001C3EF2">
        <w:rPr>
          <w:b/>
          <w:bCs/>
        </w:rPr>
        <w:t xml:space="preserve">оказание услуг по уборке внутренних помещений и прилегающих территорий </w:t>
      </w:r>
      <w:r w:rsidR="007C1332" w:rsidRPr="001C3EF2">
        <w:rPr>
          <w:b/>
          <w:bCs/>
        </w:rPr>
        <w:t>объектов ПАО</w:t>
      </w:r>
      <w:r w:rsidR="00374339">
        <w:rPr>
          <w:b/>
          <w:bCs/>
        </w:rPr>
        <w:t xml:space="preserve"> «Башинформсвязь»</w:t>
      </w:r>
    </w:p>
    <w:p w14:paraId="6A6D6672" w14:textId="77777777" w:rsidR="00F63ED9" w:rsidRPr="00947788" w:rsidRDefault="00F63ED9" w:rsidP="00A2390D">
      <w:pPr>
        <w:keepNext/>
        <w:tabs>
          <w:tab w:val="right" w:pos="9781"/>
        </w:tabs>
        <w:spacing w:before="240" w:after="120"/>
        <w:ind w:right="-419"/>
        <w:jc w:val="both"/>
      </w:pPr>
      <w:r w:rsidRPr="00374339">
        <w:t xml:space="preserve">г. </w:t>
      </w:r>
      <w:r w:rsidR="006754EE" w:rsidRPr="00374339">
        <w:t>Уфа</w:t>
      </w:r>
      <w:r w:rsidR="00A2390D">
        <w:t xml:space="preserve">                                                                                                 </w:t>
      </w:r>
      <w:r w:rsidR="00185B13">
        <w:t xml:space="preserve">       </w:t>
      </w:r>
      <w:r w:rsidR="007C1332">
        <w:t xml:space="preserve">    </w:t>
      </w:r>
      <w:proofErr w:type="gramStart"/>
      <w:r w:rsidR="007C1332">
        <w:t xml:space="preserve">   «</w:t>
      </w:r>
      <w:proofErr w:type="gramEnd"/>
      <w:r w:rsidR="00374339">
        <w:t>___</w:t>
      </w:r>
      <w:r w:rsidRPr="00947788">
        <w:t xml:space="preserve">» </w:t>
      </w:r>
      <w:r w:rsidR="00374339">
        <w:t>___________</w:t>
      </w:r>
      <w:r w:rsidRPr="00947788">
        <w:t xml:space="preserve"> 20</w:t>
      </w:r>
      <w:r w:rsidR="00374339">
        <w:t>1__</w:t>
      </w:r>
      <w:r w:rsidRPr="00947788">
        <w:t>г.</w:t>
      </w:r>
    </w:p>
    <w:p w14:paraId="02001F93" w14:textId="77777777" w:rsidR="00F63ED9" w:rsidRPr="00947788" w:rsidRDefault="00F63ED9" w:rsidP="00F63ED9">
      <w:pPr>
        <w:keepNext/>
        <w:spacing w:before="120" w:after="120"/>
        <w:ind w:right="-419" w:firstLine="540"/>
        <w:jc w:val="both"/>
        <w:rPr>
          <w:spacing w:val="2"/>
        </w:rPr>
      </w:pPr>
    </w:p>
    <w:p w14:paraId="59C7FD0D" w14:textId="77777777" w:rsidR="00F63ED9" w:rsidRPr="00947788" w:rsidRDefault="006754EE" w:rsidP="00CE35A0">
      <w:pPr>
        <w:keepNext/>
        <w:spacing w:before="120" w:after="120"/>
        <w:ind w:right="-419" w:firstLine="540"/>
        <w:jc w:val="both"/>
        <w:rPr>
          <w:spacing w:val="2"/>
        </w:rPr>
      </w:pPr>
      <w:r w:rsidRPr="00374339">
        <w:rPr>
          <w:spacing w:val="2"/>
        </w:rPr>
        <w:t>Публичное акционерное общество</w:t>
      </w:r>
      <w:r w:rsidR="00835708" w:rsidRPr="00374339">
        <w:rPr>
          <w:spacing w:val="2"/>
        </w:rPr>
        <w:t xml:space="preserve"> «</w:t>
      </w:r>
      <w:r w:rsidRPr="00374339">
        <w:rPr>
          <w:spacing w:val="2"/>
        </w:rPr>
        <w:t>Башинформсвязь</w:t>
      </w:r>
      <w:r w:rsidR="00835708" w:rsidRPr="00374339">
        <w:rPr>
          <w:spacing w:val="2"/>
        </w:rPr>
        <w:t xml:space="preserve">», именуемое </w:t>
      </w:r>
      <w:r w:rsidR="00307DE9" w:rsidRPr="00374339">
        <w:rPr>
          <w:spacing w:val="2"/>
        </w:rPr>
        <w:t xml:space="preserve">в дальнейшем «Заказчик», в лице </w:t>
      </w:r>
      <w:r w:rsidR="004E200D">
        <w:t>_______________________________________________________________</w:t>
      </w:r>
      <w:r w:rsidR="00307DE9" w:rsidRPr="00374339">
        <w:rPr>
          <w:color w:val="000000"/>
        </w:rPr>
        <w:t xml:space="preserve">, </w:t>
      </w:r>
      <w:r w:rsidR="00307DE9" w:rsidRPr="00374339">
        <w:t xml:space="preserve">действующего на основании </w:t>
      </w:r>
      <w:r w:rsidR="004E200D">
        <w:t>_________________________________</w:t>
      </w:r>
      <w:r w:rsidR="00307DE9" w:rsidRPr="004921F2">
        <w:t xml:space="preserve"> г. </w:t>
      </w:r>
      <w:r w:rsidR="00835708" w:rsidRPr="004921F2">
        <w:rPr>
          <w:spacing w:val="2"/>
        </w:rPr>
        <w:t>и</w:t>
      </w:r>
      <w:r w:rsidR="00835708" w:rsidRPr="00374339">
        <w:rPr>
          <w:spacing w:val="2"/>
        </w:rPr>
        <w:t xml:space="preserve"> </w:t>
      </w:r>
      <w:r w:rsidR="00EF3D3F" w:rsidRPr="00374339">
        <w:rPr>
          <w:spacing w:val="2"/>
        </w:rPr>
        <w:t xml:space="preserve"> </w:t>
      </w:r>
      <w:r w:rsidR="004E200D">
        <w:rPr>
          <w:spacing w:val="2"/>
        </w:rPr>
        <w:t>__________________________________</w:t>
      </w:r>
      <w:r w:rsidR="00374339">
        <w:rPr>
          <w:spacing w:val="2"/>
        </w:rPr>
        <w:t xml:space="preserve"> </w:t>
      </w:r>
      <w:r w:rsidR="001D7CEE" w:rsidRPr="00374339">
        <w:rPr>
          <w:spacing w:val="2"/>
        </w:rPr>
        <w:t>«</w:t>
      </w:r>
      <w:r w:rsidR="004E200D">
        <w:rPr>
          <w:spacing w:val="2"/>
        </w:rPr>
        <w:t>_______________</w:t>
      </w:r>
      <w:r w:rsidR="001D7CEE" w:rsidRPr="00374339">
        <w:rPr>
          <w:spacing w:val="2"/>
        </w:rPr>
        <w:t>»</w:t>
      </w:r>
      <w:r w:rsidR="00835708" w:rsidRPr="00374339">
        <w:rPr>
          <w:spacing w:val="2"/>
        </w:rPr>
        <w:t xml:space="preserve">, именуемое в дальнейшем «Исполнитель», в лице </w:t>
      </w:r>
      <w:r w:rsidR="00374339">
        <w:rPr>
          <w:spacing w:val="2"/>
        </w:rPr>
        <w:t>__________________________________________________________________</w:t>
      </w:r>
      <w:r w:rsidR="00835708" w:rsidRPr="00374339">
        <w:rPr>
          <w:spacing w:val="2"/>
        </w:rPr>
        <w:t xml:space="preserve">, действующего на основании </w:t>
      </w:r>
      <w:r w:rsidR="00374339">
        <w:rPr>
          <w:spacing w:val="2"/>
        </w:rPr>
        <w:t>___________________</w:t>
      </w:r>
      <w:r w:rsidR="00835708" w:rsidRPr="00374339">
        <w:rPr>
          <w:spacing w:val="2"/>
        </w:rPr>
        <w:t>, совместно именуемые «Стороны», заключили настоящий Договор о нижеследующем.</w:t>
      </w:r>
    </w:p>
    <w:p w14:paraId="6843D3D5" w14:textId="77777777" w:rsidR="00F63ED9" w:rsidRPr="00947788" w:rsidRDefault="00F63ED9" w:rsidP="00F63ED9">
      <w:pPr>
        <w:keepNext/>
        <w:spacing w:before="120" w:after="120"/>
        <w:ind w:right="-419" w:firstLine="540"/>
        <w:jc w:val="both"/>
        <w:rPr>
          <w:spacing w:val="2"/>
        </w:rPr>
      </w:pPr>
    </w:p>
    <w:p w14:paraId="0D2289BE" w14:textId="77777777" w:rsidR="00F63ED9" w:rsidRPr="00947788" w:rsidRDefault="00F63ED9" w:rsidP="00F63ED9">
      <w:pPr>
        <w:keepNext/>
        <w:spacing w:before="120" w:after="120"/>
        <w:ind w:right="-419" w:firstLine="540"/>
        <w:jc w:val="both"/>
        <w:rPr>
          <w:b/>
          <w:bCs/>
        </w:rPr>
      </w:pPr>
      <w:r w:rsidRPr="00947788">
        <w:tab/>
      </w:r>
      <w:r w:rsidRPr="00947788">
        <w:tab/>
      </w:r>
      <w:r w:rsidRPr="00947788">
        <w:tab/>
      </w:r>
      <w:r w:rsidRPr="00947788">
        <w:tab/>
      </w:r>
      <w:r w:rsidRPr="00947788">
        <w:tab/>
      </w:r>
      <w:r w:rsidRPr="00947788">
        <w:rPr>
          <w:b/>
          <w:bCs/>
        </w:rPr>
        <w:t>1. Предмет договора</w:t>
      </w:r>
    </w:p>
    <w:p w14:paraId="010AFF11" w14:textId="77777777" w:rsidR="00F63ED9" w:rsidRPr="00947788" w:rsidRDefault="00F63ED9" w:rsidP="00F63ED9">
      <w:pPr>
        <w:keepNext/>
        <w:numPr>
          <w:ilvl w:val="1"/>
          <w:numId w:val="29"/>
        </w:numPr>
        <w:tabs>
          <w:tab w:val="left" w:pos="1134"/>
        </w:tabs>
        <w:spacing w:before="120" w:after="120"/>
        <w:ind w:left="0" w:right="-419" w:firstLine="540"/>
        <w:jc w:val="both"/>
      </w:pPr>
      <w:r w:rsidRPr="00947788">
        <w:t>Заказчик поручает и оплачивает, а Исполнитель принимает на себя обязанности по:</w:t>
      </w:r>
    </w:p>
    <w:p w14:paraId="1DE7D5C4" w14:textId="77777777" w:rsidR="00F63ED9" w:rsidRPr="002B2355" w:rsidRDefault="00F63ED9" w:rsidP="00F63ED9">
      <w:pPr>
        <w:keepNext/>
        <w:numPr>
          <w:ilvl w:val="0"/>
          <w:numId w:val="52"/>
        </w:numPr>
        <w:tabs>
          <w:tab w:val="left" w:pos="1560"/>
        </w:tabs>
        <w:spacing w:before="120" w:after="120"/>
        <w:ind w:left="1560" w:right="-419" w:hanging="426"/>
        <w:jc w:val="both"/>
      </w:pPr>
      <w:r w:rsidRPr="00947788">
        <w:t>оказанию услуг по профессиональной комплексной уборке внутренних помещений и прилегающих территорий (далее – «Услуги») в соответствии с ГОСТ Р 51870-2002 «Услуги бытовые. Услуги по уборке зданий и сооружений. Общие технические условия» и в соответствии с Технологической программой уборки (Приложение №</w:t>
      </w:r>
      <w:r w:rsidR="00C54260">
        <w:t xml:space="preserve"> </w:t>
      </w:r>
      <w:r w:rsidRPr="00947788">
        <w:t xml:space="preserve">2 к настоящему Договору), на объектах Заказчика и на прилегающих к ним территориях </w:t>
      </w:r>
      <w:r w:rsidRPr="00947788">
        <w:rPr>
          <w:spacing w:val="2"/>
        </w:rPr>
        <w:t xml:space="preserve">(далее совместно – «Объекты») </w:t>
      </w:r>
      <w:r w:rsidRPr="00947788">
        <w:t>по адресам, указанным в Приложении №</w:t>
      </w:r>
      <w:r w:rsidR="00C54260">
        <w:t xml:space="preserve"> </w:t>
      </w:r>
      <w:r w:rsidRPr="00947788">
        <w:t xml:space="preserve">1 к </w:t>
      </w:r>
      <w:r w:rsidRPr="002B2355">
        <w:t>настоящему Договору.</w:t>
      </w:r>
    </w:p>
    <w:p w14:paraId="62008895" w14:textId="77777777" w:rsidR="00F63ED9" w:rsidRPr="002B2355" w:rsidRDefault="00642B61" w:rsidP="00F63ED9">
      <w:pPr>
        <w:keepNext/>
        <w:numPr>
          <w:ilvl w:val="0"/>
          <w:numId w:val="52"/>
        </w:numPr>
        <w:tabs>
          <w:tab w:val="left" w:pos="1560"/>
        </w:tabs>
        <w:spacing w:before="120" w:after="120"/>
        <w:ind w:left="1560" w:right="-419" w:hanging="426"/>
        <w:jc w:val="both"/>
      </w:pPr>
      <w:r w:rsidRPr="002B2355">
        <w:t>обеспечению</w:t>
      </w:r>
      <w:r w:rsidR="00F63ED9" w:rsidRPr="002B2355">
        <w:t xml:space="preserve"> </w:t>
      </w:r>
      <w:r w:rsidRPr="002B2355">
        <w:t xml:space="preserve">объектов </w:t>
      </w:r>
      <w:r w:rsidR="00F63ED9" w:rsidRPr="002B2355">
        <w:t>Заказчика расходными материалами для туалетных комнат согласно перечня, приведенного в Приложении №</w:t>
      </w:r>
      <w:r w:rsidR="00B03082" w:rsidRPr="002B2355">
        <w:t>3</w:t>
      </w:r>
      <w:r w:rsidR="00F63ED9" w:rsidRPr="002B2355">
        <w:t xml:space="preserve"> к настоящему Договору (или их аналогами).</w:t>
      </w:r>
    </w:p>
    <w:p w14:paraId="4984B34D" w14:textId="77777777" w:rsidR="00F63ED9" w:rsidRPr="002B2355" w:rsidRDefault="00B137B0" w:rsidP="00F63ED9">
      <w:pPr>
        <w:keepNext/>
        <w:numPr>
          <w:ilvl w:val="1"/>
          <w:numId w:val="29"/>
        </w:numPr>
        <w:tabs>
          <w:tab w:val="left" w:pos="1134"/>
        </w:tabs>
        <w:spacing w:before="120" w:after="120"/>
        <w:ind w:left="0" w:right="-419" w:firstLine="540"/>
        <w:jc w:val="both"/>
      </w:pPr>
      <w:r w:rsidRPr="002B2355">
        <w:t xml:space="preserve">С момента подписания договора, </w:t>
      </w:r>
      <w:r w:rsidR="00F63ED9" w:rsidRPr="002B2355">
        <w:t>Исполнитель принимает Объекты для оказания Услуг в соответствии с Актами приема на обслуживание, оформленными по установленной форме (Приложение №</w:t>
      </w:r>
      <w:r w:rsidR="00C54260" w:rsidRPr="002B2355">
        <w:t xml:space="preserve"> </w:t>
      </w:r>
      <w:r w:rsidR="00B03082" w:rsidRPr="002B2355">
        <w:t>4</w:t>
      </w:r>
      <w:r w:rsidR="00F63ED9" w:rsidRPr="002B2355">
        <w:t xml:space="preserve"> к настоящему Договору). </w:t>
      </w:r>
      <w:r w:rsidR="008E660E" w:rsidRPr="002B2355">
        <w:t xml:space="preserve">В течение 45 (сорока пяти) дней с момента приемки объектов, Исполнитель составляет дефектную ведомость в которой отражаются выявленные дефекты. </w:t>
      </w:r>
      <w:r w:rsidR="00F63ED9" w:rsidRPr="002B2355">
        <w:t>Стороны договорились, что один Акт приема на обслуживание может оформляться в отношении любого количества Объектов.</w:t>
      </w:r>
      <w:r w:rsidR="00642B61" w:rsidRPr="002B2355">
        <w:t xml:space="preserve"> Исполнитель обязан выполнять </w:t>
      </w:r>
      <w:r w:rsidR="007C1332" w:rsidRPr="002B2355">
        <w:t>обязательства,</w:t>
      </w:r>
      <w:r w:rsidR="00642B61" w:rsidRPr="002B2355">
        <w:t xml:space="preserve"> предусмотренные п.1.1. Договора в </w:t>
      </w:r>
      <w:r w:rsidR="00257A2A" w:rsidRPr="002B2355">
        <w:t xml:space="preserve">течение </w:t>
      </w:r>
      <w:r w:rsidR="00642B61" w:rsidRPr="002B2355">
        <w:t>всего срока его действия.</w:t>
      </w:r>
    </w:p>
    <w:p w14:paraId="02DF7A2D" w14:textId="77777777" w:rsidR="00F63ED9" w:rsidRPr="002B2355" w:rsidRDefault="00642B61" w:rsidP="00F63ED9">
      <w:pPr>
        <w:keepNext/>
        <w:numPr>
          <w:ilvl w:val="1"/>
          <w:numId w:val="29"/>
        </w:numPr>
        <w:tabs>
          <w:tab w:val="left" w:pos="1134"/>
        </w:tabs>
        <w:spacing w:before="120" w:after="120"/>
        <w:ind w:left="0" w:right="-419" w:firstLine="540"/>
        <w:jc w:val="both"/>
      </w:pPr>
      <w:commentRangeStart w:id="0"/>
      <w:r w:rsidRPr="002B2355">
        <w:t>У</w:t>
      </w:r>
      <w:r w:rsidR="00F63ED9" w:rsidRPr="002B2355">
        <w:t>слуги</w:t>
      </w:r>
      <w:commentRangeEnd w:id="0"/>
      <w:r w:rsidR="00DD4047" w:rsidRPr="002B2355">
        <w:rPr>
          <w:rStyle w:val="afff7"/>
          <w:lang w:val="x-none" w:eastAsia="x-none"/>
        </w:rPr>
        <w:commentReference w:id="0"/>
      </w:r>
      <w:r w:rsidR="00F63ED9" w:rsidRPr="002B2355">
        <w:t xml:space="preserve"> </w:t>
      </w:r>
      <w:r w:rsidRPr="002B2355">
        <w:t xml:space="preserve">оказываются </w:t>
      </w:r>
      <w:r w:rsidR="00F63ED9" w:rsidRPr="002B2355">
        <w:t>в соответствии с Технологической программой уборки (Приложение №</w:t>
      </w:r>
      <w:r w:rsidR="00C54260" w:rsidRPr="002B2355">
        <w:t xml:space="preserve"> </w:t>
      </w:r>
      <w:r w:rsidR="00F63ED9" w:rsidRPr="002B2355">
        <w:t>2 к настоящему Договору), стоимость моющих средств и инвентаря, применяемых Исполнителем для оказания Услуг в рамках выполнения договорных обязательств, в т.ч. стоимость противогололедных реагентов, входит в стоимость настоящего Договора и указанные материалы приобретаются Исполнителем самостоятельно и за его счет. Все затраты Исполнителя</w:t>
      </w:r>
      <w:r w:rsidR="00B017AA" w:rsidRPr="002B2355">
        <w:t>,</w:t>
      </w:r>
      <w:r w:rsidR="00F63ED9" w:rsidRPr="002B2355">
        <w:t xml:space="preserve"> связанные с исполнением им договорных обязательств</w:t>
      </w:r>
      <w:r w:rsidR="00B017AA" w:rsidRPr="002B2355">
        <w:t>,</w:t>
      </w:r>
      <w:r w:rsidRPr="002B2355">
        <w:t xml:space="preserve"> </w:t>
      </w:r>
      <w:r w:rsidR="00F63ED9" w:rsidRPr="002B2355">
        <w:t xml:space="preserve">входят в стоимость настоящего Договора. </w:t>
      </w:r>
    </w:p>
    <w:p w14:paraId="525EC4B9" w14:textId="77777777" w:rsidR="00F63ED9" w:rsidRPr="002B2355" w:rsidRDefault="00F63ED9" w:rsidP="00F63ED9">
      <w:pPr>
        <w:keepNext/>
        <w:numPr>
          <w:ilvl w:val="1"/>
          <w:numId w:val="29"/>
        </w:numPr>
        <w:tabs>
          <w:tab w:val="left" w:pos="1134"/>
        </w:tabs>
        <w:spacing w:before="120" w:after="120"/>
        <w:ind w:left="0" w:right="-419" w:firstLine="540"/>
        <w:jc w:val="both"/>
      </w:pPr>
      <w:r w:rsidRPr="002B2355">
        <w:t>Расходные материалы, предоставляемые Исполнителем для комплектации туалетных комнат (Приложение №</w:t>
      </w:r>
      <w:r w:rsidR="00C54260" w:rsidRPr="002B2355">
        <w:t xml:space="preserve"> </w:t>
      </w:r>
      <w:r w:rsidR="00B34794" w:rsidRPr="002B2355">
        <w:t>3</w:t>
      </w:r>
      <w:r w:rsidRPr="002B2355">
        <w:t xml:space="preserve"> к настоящему Договору), приобретаются Исполнителем самостоятельно за его счет</w:t>
      </w:r>
      <w:r w:rsidR="00B017AA" w:rsidRPr="002B2355">
        <w:t>, а также должны соответствовать гигиеническим нормам и требованиям и иметь соответствующий сертификат, разрешающий его использование на территории РФ</w:t>
      </w:r>
      <w:r w:rsidRPr="002B2355">
        <w:t xml:space="preserve">. Расходные материалы </w:t>
      </w:r>
      <w:r w:rsidR="00642B61" w:rsidRPr="002B2355">
        <w:t>д</w:t>
      </w:r>
      <w:r w:rsidRPr="002B2355">
        <w:t>оставляются на объекты Заказчика в соответствии с порядком, определенным в Приложении №</w:t>
      </w:r>
      <w:r w:rsidR="00C54260" w:rsidRPr="002B2355">
        <w:t xml:space="preserve"> </w:t>
      </w:r>
      <w:r w:rsidR="00B34794" w:rsidRPr="002B2355">
        <w:t>3</w:t>
      </w:r>
      <w:r w:rsidRPr="002B2355">
        <w:t xml:space="preserve"> к настоящему Договору. Сроки и объемы </w:t>
      </w:r>
      <w:r w:rsidR="001D1C0E" w:rsidRPr="002B2355">
        <w:t xml:space="preserve">предоставления </w:t>
      </w:r>
      <w:r w:rsidR="00257A2A" w:rsidRPr="002B2355">
        <w:t xml:space="preserve">расходных материалов </w:t>
      </w:r>
      <w:r w:rsidRPr="002B2355">
        <w:t>определяются и согласовываются представителями Сторон по каждому объекту</w:t>
      </w:r>
      <w:r w:rsidR="00642B61" w:rsidRPr="002B2355">
        <w:t xml:space="preserve"> в рабочем </w:t>
      </w:r>
      <w:r w:rsidR="00642B61" w:rsidRPr="002B2355">
        <w:lastRenderedPageBreak/>
        <w:t>порядке</w:t>
      </w:r>
      <w:r w:rsidRPr="002B2355">
        <w:t>.</w:t>
      </w:r>
      <w:r w:rsidR="00DD4047" w:rsidRPr="002B2355">
        <w:t xml:space="preserve"> </w:t>
      </w:r>
      <w:commentRangeStart w:id="1"/>
      <w:r w:rsidR="00DD4047" w:rsidRPr="002B2355">
        <w:t>Расходные материалы, применяемые для комплектации санузлов, туалетных комнат и т.п., предоставляются по мере их израсходования.</w:t>
      </w:r>
      <w:commentRangeEnd w:id="1"/>
      <w:r w:rsidR="00DD4047" w:rsidRPr="002B2355">
        <w:rPr>
          <w:rStyle w:val="afff7"/>
          <w:lang w:val="x-none" w:eastAsia="x-none"/>
        </w:rPr>
        <w:commentReference w:id="1"/>
      </w:r>
    </w:p>
    <w:p w14:paraId="18ADC5C7" w14:textId="77777777" w:rsidR="00F63ED9" w:rsidRPr="002B2355" w:rsidRDefault="00F63ED9" w:rsidP="00F63ED9">
      <w:pPr>
        <w:keepNext/>
        <w:tabs>
          <w:tab w:val="left" w:pos="284"/>
        </w:tabs>
        <w:spacing w:before="240" w:after="120"/>
        <w:ind w:right="-419"/>
        <w:jc w:val="center"/>
        <w:rPr>
          <w:b/>
          <w:bCs/>
        </w:rPr>
      </w:pPr>
      <w:r w:rsidRPr="002B2355">
        <w:rPr>
          <w:b/>
          <w:bCs/>
        </w:rPr>
        <w:t>2. Обязательства Сторон.</w:t>
      </w:r>
    </w:p>
    <w:p w14:paraId="5D89223B" w14:textId="77777777" w:rsidR="00F63ED9" w:rsidRPr="002B2355" w:rsidRDefault="00F63ED9" w:rsidP="00F63ED9">
      <w:pPr>
        <w:keepNext/>
        <w:numPr>
          <w:ilvl w:val="1"/>
          <w:numId w:val="30"/>
        </w:numPr>
        <w:tabs>
          <w:tab w:val="left" w:pos="1418"/>
        </w:tabs>
        <w:spacing w:before="120" w:after="120"/>
        <w:ind w:left="0" w:right="-419" w:firstLine="540"/>
        <w:jc w:val="both"/>
        <w:rPr>
          <w:b/>
          <w:bCs/>
        </w:rPr>
      </w:pPr>
      <w:r w:rsidRPr="002B2355">
        <w:rPr>
          <w:b/>
          <w:bCs/>
        </w:rPr>
        <w:t>Обязанности Исполнителя:</w:t>
      </w:r>
    </w:p>
    <w:p w14:paraId="70F32173" w14:textId="77777777" w:rsidR="00F63ED9" w:rsidRPr="00947788" w:rsidRDefault="00F63ED9" w:rsidP="00F63ED9">
      <w:pPr>
        <w:keepNext/>
        <w:numPr>
          <w:ilvl w:val="2"/>
          <w:numId w:val="30"/>
        </w:numPr>
        <w:tabs>
          <w:tab w:val="left" w:pos="1418"/>
        </w:tabs>
        <w:spacing w:before="120" w:after="120"/>
        <w:ind w:left="0" w:right="-419" w:firstLine="567"/>
        <w:jc w:val="both"/>
      </w:pPr>
      <w:r w:rsidRPr="002B2355">
        <w:t>Качественно оказывать Услуги на Объектах Заказчика в соответствии с Технологической программой уборки (Приложение №</w:t>
      </w:r>
      <w:r w:rsidR="00DE22CC" w:rsidRPr="002B2355">
        <w:t xml:space="preserve"> </w:t>
      </w:r>
      <w:r w:rsidRPr="002B2355">
        <w:t>2 к</w:t>
      </w:r>
      <w:r w:rsidRPr="00947788">
        <w:t xml:space="preserve"> настоящему Договору) и ГОСТ Р 51870-2002. Своевременно и в полном объеме обеспечивать наличие на </w:t>
      </w:r>
      <w:r w:rsidR="00257A2A">
        <w:t>О</w:t>
      </w:r>
      <w:r w:rsidRPr="00947788">
        <w:t>бъектах всех необходимых расходных материалов</w:t>
      </w:r>
      <w:r w:rsidR="00257A2A" w:rsidRPr="00257A2A">
        <w:t xml:space="preserve"> для туалетных комнат</w:t>
      </w:r>
      <w:r w:rsidRPr="00947788">
        <w:t>.</w:t>
      </w:r>
    </w:p>
    <w:p w14:paraId="3A5727D2" w14:textId="77777777" w:rsidR="00F63ED9" w:rsidRPr="00947788" w:rsidRDefault="00F63ED9" w:rsidP="00F63ED9">
      <w:pPr>
        <w:keepNext/>
        <w:numPr>
          <w:ilvl w:val="2"/>
          <w:numId w:val="30"/>
        </w:numPr>
        <w:tabs>
          <w:tab w:val="left" w:pos="1418"/>
        </w:tabs>
        <w:spacing w:before="120" w:after="120"/>
        <w:ind w:left="0" w:right="-419" w:firstLine="567"/>
        <w:jc w:val="both"/>
        <w:rPr>
          <w:spacing w:val="-6"/>
        </w:rPr>
      </w:pPr>
      <w:r w:rsidRPr="00947788">
        <w:t xml:space="preserve">Независимо от причин прекращения </w:t>
      </w:r>
      <w:r w:rsidR="009A53B9">
        <w:t>оказания Услуг</w:t>
      </w:r>
      <w:r w:rsidRPr="00947788">
        <w:t xml:space="preserve">, все </w:t>
      </w:r>
      <w:r w:rsidR="009A53B9">
        <w:t>д</w:t>
      </w:r>
      <w:r w:rsidRPr="00947788">
        <w:t xml:space="preserve">оставленные на Объект за отчетный </w:t>
      </w:r>
      <w:r w:rsidR="00257A2A">
        <w:t>месяц</w:t>
      </w:r>
      <w:r w:rsidRPr="00947788">
        <w:t>, н</w:t>
      </w:r>
      <w:bookmarkStart w:id="2" w:name="_GoBack"/>
      <w:bookmarkEnd w:id="2"/>
      <w:r w:rsidRPr="00947788">
        <w:t>о оставшиеся и неиспользуемы</w:t>
      </w:r>
      <w:r w:rsidR="00F526B3">
        <w:t>е</w:t>
      </w:r>
      <w:r w:rsidRPr="00947788">
        <w:t xml:space="preserve"> расходные материалы, предназначенные для комплектации туалетных комнат на Объекте, </w:t>
      </w:r>
      <w:r w:rsidR="00257A2A">
        <w:t>должны быть оставлены на Объекте.</w:t>
      </w:r>
    </w:p>
    <w:p w14:paraId="3C9F849F" w14:textId="77777777" w:rsidR="00F63ED9" w:rsidRPr="00947788" w:rsidRDefault="00F63ED9" w:rsidP="00F63ED9">
      <w:pPr>
        <w:keepNext/>
        <w:tabs>
          <w:tab w:val="left" w:pos="1418"/>
        </w:tabs>
        <w:spacing w:before="120" w:after="120"/>
        <w:ind w:right="-419"/>
        <w:jc w:val="both"/>
        <w:rPr>
          <w:spacing w:val="-6"/>
        </w:rPr>
      </w:pPr>
      <w:r w:rsidRPr="00947788">
        <w:tab/>
        <w:t>Незамедлительно:</w:t>
      </w:r>
    </w:p>
    <w:p w14:paraId="4EAF9FBA" w14:textId="77777777" w:rsidR="00F63ED9" w:rsidRPr="00947788" w:rsidRDefault="00F63ED9" w:rsidP="00861CE9">
      <w:pPr>
        <w:keepNext/>
        <w:widowControl w:val="0"/>
        <w:numPr>
          <w:ilvl w:val="0"/>
          <w:numId w:val="53"/>
        </w:numPr>
        <w:shd w:val="clear" w:color="auto" w:fill="FFFFFF"/>
        <w:tabs>
          <w:tab w:val="clear" w:pos="2471"/>
          <w:tab w:val="left" w:pos="1018"/>
          <w:tab w:val="num" w:pos="1701"/>
          <w:tab w:val="num" w:pos="2040"/>
        </w:tabs>
        <w:autoSpaceDE w:val="0"/>
        <w:autoSpaceDN w:val="0"/>
        <w:adjustRightInd w:val="0"/>
        <w:spacing w:after="120"/>
        <w:ind w:left="1701" w:right="-419"/>
        <w:jc w:val="both"/>
        <w:rPr>
          <w:spacing w:val="3"/>
        </w:rPr>
      </w:pPr>
      <w:r w:rsidRPr="00947788">
        <w:rPr>
          <w:spacing w:val="3"/>
        </w:rPr>
        <w:t>сообщать Заказчику обо всех событиях, увеличивающих риск возникновения аварийных ситуаций на Объектах;</w:t>
      </w:r>
    </w:p>
    <w:p w14:paraId="428F85DA" w14:textId="77777777" w:rsidR="00F63ED9" w:rsidRPr="00947788" w:rsidRDefault="00F63ED9" w:rsidP="00861CE9">
      <w:pPr>
        <w:keepNext/>
        <w:widowControl w:val="0"/>
        <w:numPr>
          <w:ilvl w:val="0"/>
          <w:numId w:val="53"/>
        </w:numPr>
        <w:shd w:val="clear" w:color="auto" w:fill="FFFFFF"/>
        <w:tabs>
          <w:tab w:val="clear" w:pos="2471"/>
          <w:tab w:val="left" w:pos="1018"/>
          <w:tab w:val="num" w:pos="1701"/>
          <w:tab w:val="num" w:pos="2040"/>
        </w:tabs>
        <w:autoSpaceDE w:val="0"/>
        <w:autoSpaceDN w:val="0"/>
        <w:adjustRightInd w:val="0"/>
        <w:spacing w:after="120"/>
        <w:ind w:left="1701" w:right="-419"/>
        <w:jc w:val="both"/>
        <w:rPr>
          <w:spacing w:val="-2"/>
        </w:rPr>
      </w:pPr>
      <w:r w:rsidRPr="00947788">
        <w:rPr>
          <w:spacing w:val="3"/>
        </w:rPr>
        <w:t xml:space="preserve">сообщать Заказчику, службе охраны Объекта, а также соответствующим муниципальным службам (пожарная охрана, </w:t>
      </w:r>
      <w:r w:rsidR="00835A6A">
        <w:rPr>
          <w:spacing w:val="3"/>
        </w:rPr>
        <w:t>полиция</w:t>
      </w:r>
      <w:r w:rsidRPr="00947788">
        <w:rPr>
          <w:spacing w:val="3"/>
        </w:rPr>
        <w:t>, скорая медицинская помощь, служба спасения и т.п.) о возникновении (угрозе возникновения) аварийных ситуаций, противоправных действиях, угрозы жизни и здоровью людей, сохранности имущества и предпринимать</w:t>
      </w:r>
      <w:r w:rsidRPr="00947788">
        <w:rPr>
          <w:spacing w:val="-2"/>
        </w:rPr>
        <w:t xml:space="preserve"> действенные меры к их устранению.</w:t>
      </w:r>
    </w:p>
    <w:p w14:paraId="170EC986" w14:textId="77777777" w:rsidR="00F63ED9" w:rsidRPr="00947788" w:rsidRDefault="00F63ED9" w:rsidP="00F63ED9">
      <w:pPr>
        <w:keepNext/>
        <w:numPr>
          <w:ilvl w:val="2"/>
          <w:numId w:val="30"/>
        </w:numPr>
        <w:tabs>
          <w:tab w:val="left" w:pos="1418"/>
        </w:tabs>
        <w:spacing w:before="120" w:after="120"/>
        <w:ind w:left="0" w:right="-419" w:firstLine="567"/>
        <w:jc w:val="both"/>
      </w:pPr>
      <w:r w:rsidRPr="00947788">
        <w:t xml:space="preserve">Предоставить Заказчику списки сотрудников Исполнителя, оказывающих Услуги </w:t>
      </w:r>
      <w:r w:rsidR="009A53B9">
        <w:t>на Объектах</w:t>
      </w:r>
      <w:r w:rsidRPr="00947788">
        <w:t xml:space="preserve"> (отдельный список по каждому </w:t>
      </w:r>
      <w:r w:rsidR="009A53B9">
        <w:t>Объекту</w:t>
      </w:r>
      <w:r w:rsidRPr="00947788">
        <w:t xml:space="preserve"> или по разовым </w:t>
      </w:r>
      <w:r w:rsidR="009A53B9">
        <w:t>Услугам</w:t>
      </w:r>
      <w:r w:rsidRPr="00947788">
        <w:t>, выполняемым на основании заявок Заказчика). В случае изменения списка сотрудников, Исполнитель обязан письменно уведомить об этом Заказчика, не менее чем за 2 (два) рабочих дня до предполагаемой даты изменения.</w:t>
      </w:r>
    </w:p>
    <w:p w14:paraId="2D55DE8A" w14:textId="77777777" w:rsidR="00F63ED9" w:rsidRPr="00947788" w:rsidRDefault="00F63ED9" w:rsidP="00F63ED9">
      <w:pPr>
        <w:keepNext/>
        <w:numPr>
          <w:ilvl w:val="2"/>
          <w:numId w:val="30"/>
        </w:numPr>
        <w:tabs>
          <w:tab w:val="left" w:pos="1418"/>
        </w:tabs>
        <w:spacing w:before="120" w:after="120"/>
        <w:ind w:left="0" w:right="-419" w:firstLine="567"/>
        <w:jc w:val="both"/>
      </w:pPr>
      <w:r w:rsidRPr="00947788">
        <w:t>Во время нахождения сотрудников Исполнителя на Объектах Заказчика, соблюдать установленные Заказчиком правила внутреннего распорядка, а также правила охраны труда, техники безопасности и пожарной безопасности.</w:t>
      </w:r>
    </w:p>
    <w:p w14:paraId="52472B33" w14:textId="77777777" w:rsidR="00F63ED9" w:rsidRPr="00947788" w:rsidRDefault="00F63ED9" w:rsidP="00F63ED9">
      <w:pPr>
        <w:keepNext/>
        <w:numPr>
          <w:ilvl w:val="2"/>
          <w:numId w:val="30"/>
        </w:numPr>
        <w:tabs>
          <w:tab w:val="left" w:pos="1418"/>
        </w:tabs>
        <w:spacing w:before="120" w:after="120"/>
        <w:ind w:left="0" w:right="-419" w:firstLine="567"/>
        <w:jc w:val="both"/>
      </w:pPr>
      <w:r w:rsidRPr="00947788">
        <w:t>Допускать д</w:t>
      </w:r>
      <w:r w:rsidR="009A53B9">
        <w:t>ля оказания Услуг</w:t>
      </w:r>
      <w:r w:rsidRPr="00947788">
        <w:t xml:space="preserve"> на Объектах Заказчика только обученный, квалифицированный и подготовленный в профессиональном отношении персонал. Персонал Исполнителя должен быть обеспечен специальной форменной одеждой и инвентарем. Персонал Исполнителя, задействованный в уборке помещений технологического назначения (п.2.1.1</w:t>
      </w:r>
      <w:r w:rsidR="00D02710">
        <w:t>1</w:t>
      </w:r>
      <w:r w:rsidRPr="00947788">
        <w:t>) должен быть аттестован и иметь допуск по электробезопасности не ниже 2 гр.</w:t>
      </w:r>
    </w:p>
    <w:p w14:paraId="0F511FEB" w14:textId="77777777" w:rsidR="00F63ED9" w:rsidRPr="00947788" w:rsidRDefault="00F63ED9" w:rsidP="00F63ED9">
      <w:pPr>
        <w:keepNext/>
        <w:numPr>
          <w:ilvl w:val="2"/>
          <w:numId w:val="30"/>
        </w:numPr>
        <w:tabs>
          <w:tab w:val="left" w:pos="1418"/>
        </w:tabs>
        <w:spacing w:before="120" w:after="120"/>
        <w:ind w:left="0" w:right="-419" w:firstLine="567"/>
        <w:jc w:val="both"/>
      </w:pPr>
      <w:r w:rsidRPr="00947788">
        <w:t xml:space="preserve">Для оказания Услуг применять материалы и химические средства, не содержащие веществ, опасных для жизни и здоровья человека. В случае технологической необходимости использования таких веществ, уровень их содержания не должен превышать норм, допустимых санитарными нормами Российской Федерации. Возможность использования химических и моющих средств, расходных материалов подтверждается сертификатами соответствия и/или иными документами, подтверждающими их безопасность и возможность применения на территории Российской Федерации. Указанные документы предоставляются Исполнителем при </w:t>
      </w:r>
      <w:r w:rsidR="009A53B9">
        <w:t>д</w:t>
      </w:r>
      <w:r w:rsidRPr="00947788">
        <w:t xml:space="preserve">оставке </w:t>
      </w:r>
      <w:r w:rsidR="00A56A22" w:rsidRPr="00947788">
        <w:t xml:space="preserve">на объекты </w:t>
      </w:r>
      <w:r w:rsidRPr="00947788">
        <w:t>расходных и комплектующих материалов.</w:t>
      </w:r>
    </w:p>
    <w:p w14:paraId="36422C6D" w14:textId="77777777" w:rsidR="00F63ED9" w:rsidRDefault="00F63ED9" w:rsidP="00F63ED9">
      <w:pPr>
        <w:keepNext/>
        <w:numPr>
          <w:ilvl w:val="2"/>
          <w:numId w:val="30"/>
        </w:numPr>
        <w:tabs>
          <w:tab w:val="left" w:pos="1418"/>
        </w:tabs>
        <w:spacing w:before="120" w:after="120"/>
        <w:ind w:left="0" w:right="-419" w:firstLine="567"/>
        <w:jc w:val="both"/>
      </w:pPr>
      <w:r w:rsidRPr="00947788">
        <w:t xml:space="preserve">Если оказание Услуг, определенных настоящим договором, может привести к порче имущества Заказчика, то до начала выполнения Услуг письменно проинформировать о данном факте Заказчика. При письменном согласовании Заказчиком оказания Услуг, Исполнитель вправе приступить к их выполнению, при этом Исполнитель освобождается от какой-либо ответственности за результат оказания Услуг. В случае если Исполнитель приступил к выполнению Услуг без письменного согласования Заказчика, то Исполнитель обязуется </w:t>
      </w:r>
      <w:r w:rsidRPr="00947788">
        <w:lastRenderedPageBreak/>
        <w:t>возместить в полном объеме Заказчику возможный ущерб, возникший в результате оказания Услуг.</w:t>
      </w:r>
    </w:p>
    <w:p w14:paraId="23AF11F7" w14:textId="77777777" w:rsidR="00F63ED9" w:rsidRPr="00947788" w:rsidRDefault="00F63ED9" w:rsidP="00F63ED9">
      <w:pPr>
        <w:keepNext/>
        <w:numPr>
          <w:ilvl w:val="2"/>
          <w:numId w:val="30"/>
        </w:numPr>
        <w:tabs>
          <w:tab w:val="left" w:pos="1418"/>
        </w:tabs>
        <w:spacing w:before="120" w:after="120"/>
        <w:ind w:left="0" w:right="-419" w:firstLine="567"/>
        <w:jc w:val="both"/>
      </w:pPr>
      <w:r w:rsidRPr="00947788">
        <w:t xml:space="preserve">При привлечении Исполнителем третьих лиц, для </w:t>
      </w:r>
      <w:r w:rsidR="009A53B9">
        <w:t xml:space="preserve">оказания </w:t>
      </w:r>
      <w:r w:rsidRPr="00947788">
        <w:t>Услуг по настоящему Договору, указанные лица считаются работниками Исполнителя и всю ответственность за качество оказываемых Услуг, в т.ч. соблюдение в Здании установленных Заказчиком правил внутреннего распорядка, а также правил охраны труда, техники безопасности и пожарной безопасности, несет Исполнитель.</w:t>
      </w:r>
    </w:p>
    <w:p w14:paraId="0E50E555" w14:textId="77777777" w:rsidR="00F63ED9" w:rsidRPr="00947788" w:rsidRDefault="00F63ED9" w:rsidP="00F63ED9">
      <w:pPr>
        <w:keepNext/>
        <w:numPr>
          <w:ilvl w:val="2"/>
          <w:numId w:val="30"/>
        </w:numPr>
        <w:tabs>
          <w:tab w:val="left" w:pos="1418"/>
        </w:tabs>
        <w:spacing w:before="120" w:after="120"/>
        <w:ind w:left="0" w:right="-419" w:firstLine="567"/>
        <w:jc w:val="both"/>
      </w:pPr>
      <w:r w:rsidRPr="00947788">
        <w:t xml:space="preserve">Соблюдать конфиденциальность в отношении сведений о Заказчике и/или его контрагентах, если эти сведения стали известны </w:t>
      </w:r>
      <w:r w:rsidR="009A53B9">
        <w:t>р</w:t>
      </w:r>
      <w:r w:rsidRPr="00947788">
        <w:t xml:space="preserve">аботникам Исполнителя во время </w:t>
      </w:r>
      <w:r w:rsidR="009A53B9">
        <w:t xml:space="preserve">оказания </w:t>
      </w:r>
      <w:r w:rsidRPr="00947788">
        <w:t>Услуг.</w:t>
      </w:r>
    </w:p>
    <w:p w14:paraId="507AB4FC" w14:textId="77777777" w:rsidR="00F63ED9" w:rsidRPr="00947788" w:rsidRDefault="00A56A22" w:rsidP="00F63ED9">
      <w:pPr>
        <w:keepNext/>
        <w:numPr>
          <w:ilvl w:val="2"/>
          <w:numId w:val="30"/>
        </w:numPr>
        <w:tabs>
          <w:tab w:val="left" w:pos="1418"/>
        </w:tabs>
        <w:spacing w:before="120" w:after="120"/>
        <w:ind w:left="0" w:right="-419" w:firstLine="567"/>
        <w:jc w:val="both"/>
      </w:pPr>
      <w:r w:rsidRPr="00947788">
        <w:t>Незамедлительно в</w:t>
      </w:r>
      <w:r w:rsidR="00F63ED9" w:rsidRPr="00947788">
        <w:t>озвращать представителям Заказчика все предметы и документы, найденные во время оказания Услуг, независимо от их назначения.</w:t>
      </w:r>
    </w:p>
    <w:p w14:paraId="0E7E0FDA" w14:textId="77777777" w:rsidR="00F63ED9" w:rsidRPr="00947788" w:rsidRDefault="00F63ED9" w:rsidP="00F63ED9">
      <w:pPr>
        <w:keepNext/>
        <w:numPr>
          <w:ilvl w:val="2"/>
          <w:numId w:val="30"/>
        </w:numPr>
        <w:tabs>
          <w:tab w:val="left" w:pos="1418"/>
        </w:tabs>
        <w:spacing w:before="120" w:after="120"/>
        <w:ind w:left="0" w:right="-419" w:firstLine="567"/>
        <w:jc w:val="both"/>
      </w:pPr>
      <w:r w:rsidRPr="00947788">
        <w:t>Уборку технических и специальных помещений (</w:t>
      </w:r>
      <w:r w:rsidR="004E20AC">
        <w:t xml:space="preserve">серверные, кроссовые, аппаратные, </w:t>
      </w:r>
      <w:r w:rsidRPr="00947788">
        <w:t>вентиляционные камеры, тепловые пункты, насосные, машинные отделения лифтов, щитовые, помещения с особым режимом допуска и т.д</w:t>
      </w:r>
      <w:r w:rsidR="00D02710">
        <w:t>.</w:t>
      </w:r>
      <w:r w:rsidRPr="00947788">
        <w:t xml:space="preserve">), осуществляются </w:t>
      </w:r>
      <w:r w:rsidR="004E20AC">
        <w:t xml:space="preserve">по согласованному Сторонами графику </w:t>
      </w:r>
      <w:r w:rsidR="00F526B3">
        <w:t xml:space="preserve">согласно установленной в </w:t>
      </w:r>
      <w:r w:rsidR="00EB0BA0">
        <w:t>П</w:t>
      </w:r>
      <w:r w:rsidR="00F526B3">
        <w:t>риложении</w:t>
      </w:r>
      <w:r w:rsidR="00D734DC">
        <w:t xml:space="preserve"> </w:t>
      </w:r>
      <w:r w:rsidR="00EB0BA0">
        <w:t xml:space="preserve">№ </w:t>
      </w:r>
      <w:r w:rsidR="00D734DC">
        <w:t>2</w:t>
      </w:r>
      <w:r w:rsidR="00F526B3">
        <w:t xml:space="preserve"> периодичностью </w:t>
      </w:r>
      <w:r w:rsidRPr="00947788">
        <w:t xml:space="preserve">в присутствии </w:t>
      </w:r>
      <w:r w:rsidR="004E20AC">
        <w:t xml:space="preserve">(при необходимости) </w:t>
      </w:r>
      <w:r w:rsidRPr="00947788">
        <w:t>технического персонала (представителей) Заказчика.</w:t>
      </w:r>
    </w:p>
    <w:p w14:paraId="1532CBAE" w14:textId="77777777" w:rsidR="00F63ED9" w:rsidRPr="00947788" w:rsidRDefault="00F63ED9" w:rsidP="00F63ED9">
      <w:pPr>
        <w:keepNext/>
        <w:tabs>
          <w:tab w:val="left" w:pos="1418"/>
        </w:tabs>
        <w:spacing w:before="120" w:after="120"/>
        <w:ind w:right="-419" w:firstLine="540"/>
        <w:jc w:val="both"/>
        <w:rPr>
          <w:b/>
          <w:bCs/>
        </w:rPr>
      </w:pPr>
      <w:r w:rsidRPr="00947788">
        <w:rPr>
          <w:b/>
          <w:bCs/>
        </w:rPr>
        <w:t xml:space="preserve">2.2. </w:t>
      </w:r>
      <w:r w:rsidRPr="00947788">
        <w:rPr>
          <w:b/>
          <w:bCs/>
        </w:rPr>
        <w:tab/>
        <w:t>Обязанности Заказчика:</w:t>
      </w:r>
    </w:p>
    <w:p w14:paraId="58BC8F80" w14:textId="77777777" w:rsidR="00F63ED9" w:rsidRPr="00947788" w:rsidRDefault="00F63ED9" w:rsidP="00F63ED9">
      <w:pPr>
        <w:keepNext/>
        <w:numPr>
          <w:ilvl w:val="2"/>
          <w:numId w:val="31"/>
        </w:numPr>
        <w:tabs>
          <w:tab w:val="clear" w:pos="0"/>
          <w:tab w:val="num" w:pos="1200"/>
        </w:tabs>
        <w:spacing w:before="120" w:after="120"/>
        <w:ind w:left="0" w:right="-419" w:firstLine="567"/>
        <w:jc w:val="both"/>
      </w:pPr>
      <w:r w:rsidRPr="00947788">
        <w:t xml:space="preserve">Производить оплату Услуг Исполнителя </w:t>
      </w:r>
      <w:r w:rsidR="001209D6">
        <w:t>в соответствии с</w:t>
      </w:r>
      <w:r w:rsidRPr="00947788">
        <w:t xml:space="preserve"> условия</w:t>
      </w:r>
      <w:r w:rsidR="00D02710">
        <w:t>ми</w:t>
      </w:r>
      <w:r w:rsidRPr="00947788">
        <w:t xml:space="preserve"> настоящего Договора.</w:t>
      </w:r>
    </w:p>
    <w:p w14:paraId="54DA11AB" w14:textId="77777777" w:rsidR="00F63ED9" w:rsidRPr="00947788" w:rsidRDefault="00F63ED9" w:rsidP="00F63ED9">
      <w:pPr>
        <w:keepNext/>
        <w:numPr>
          <w:ilvl w:val="2"/>
          <w:numId w:val="31"/>
        </w:numPr>
        <w:tabs>
          <w:tab w:val="num" w:pos="1200"/>
        </w:tabs>
        <w:spacing w:before="120" w:after="120"/>
        <w:ind w:left="0" w:right="-419" w:firstLine="567"/>
        <w:jc w:val="both"/>
      </w:pPr>
      <w:r w:rsidRPr="00947788">
        <w:t>Обеспечить беспрепятственный доступ работников Исполнителя на все подлежащие оказанию Услуг объекты/помещения, в соответствии Приложением №1.</w:t>
      </w:r>
    </w:p>
    <w:p w14:paraId="4CE4A3BD" w14:textId="77777777" w:rsidR="00F63ED9" w:rsidRPr="00947788" w:rsidRDefault="00F63ED9" w:rsidP="00F63ED9">
      <w:pPr>
        <w:keepNext/>
        <w:numPr>
          <w:ilvl w:val="2"/>
          <w:numId w:val="31"/>
        </w:numPr>
        <w:tabs>
          <w:tab w:val="num" w:pos="1200"/>
        </w:tabs>
        <w:spacing w:before="120" w:after="120"/>
        <w:ind w:left="0" w:right="-419" w:firstLine="567"/>
        <w:jc w:val="both"/>
      </w:pPr>
      <w:r w:rsidRPr="00947788">
        <w:t>Принимать совместно с Исполнителем все необходимые меры по устранению последствий аварий, что выражается в осуществлении оперативного допуска работников Исполнителя в любые помещения Объектов Заказчика, оперативный вызов работников Заказчика, при необходимости - обеспечение взаимодействия с городскими службами.</w:t>
      </w:r>
    </w:p>
    <w:p w14:paraId="7A6A6299" w14:textId="77777777" w:rsidR="00F63ED9" w:rsidRPr="00947788" w:rsidRDefault="00F63ED9" w:rsidP="00F63ED9">
      <w:pPr>
        <w:keepNext/>
        <w:numPr>
          <w:ilvl w:val="2"/>
          <w:numId w:val="31"/>
        </w:numPr>
        <w:tabs>
          <w:tab w:val="num" w:pos="1200"/>
        </w:tabs>
        <w:spacing w:before="120" w:after="120"/>
        <w:ind w:left="0" w:right="-419" w:firstLine="567"/>
        <w:jc w:val="both"/>
      </w:pPr>
      <w:r w:rsidRPr="00947788">
        <w:t>Обеспечить Исполнителю условия для подключения к источникам электропитания (220 В, 50 Гц), источникам горячего и холодного водоснабжения, исправной канализационной системой, отоплением, освещением во всех помещениях, необходимых Исполнителя для выполнения обязательств по настоящему Договору, а также оборудованным местом для складирования мусора на территории Здания.</w:t>
      </w:r>
    </w:p>
    <w:p w14:paraId="5E5578B9" w14:textId="77777777" w:rsidR="00F63ED9" w:rsidRPr="00947788" w:rsidRDefault="00F63ED9" w:rsidP="00F63ED9">
      <w:pPr>
        <w:keepNext/>
        <w:numPr>
          <w:ilvl w:val="2"/>
          <w:numId w:val="31"/>
        </w:numPr>
        <w:tabs>
          <w:tab w:val="num" w:pos="1200"/>
        </w:tabs>
        <w:spacing w:before="120" w:after="120"/>
        <w:ind w:left="0" w:right="-419" w:firstLine="567"/>
        <w:jc w:val="both"/>
      </w:pPr>
      <w:r w:rsidRPr="00947788">
        <w:t>Безвозмездно предоставить Исполнителю отдельное закрывающееся помещение на территории каждого Объекта для размещения персонала, хранения инвентаря, оборудования и химических средств, необходимых для выполнения обязательств по настоящему Договору. Обеспечить сохранность имущества Исполнителя, находящегося в данном помещении, в период отсутствия сотрудников Исполнителя.</w:t>
      </w:r>
    </w:p>
    <w:p w14:paraId="100535D7" w14:textId="77777777" w:rsidR="00F63ED9" w:rsidRPr="00947788" w:rsidRDefault="00F63ED9" w:rsidP="00F63ED9">
      <w:pPr>
        <w:keepNext/>
        <w:numPr>
          <w:ilvl w:val="2"/>
          <w:numId w:val="31"/>
        </w:numPr>
        <w:tabs>
          <w:tab w:val="num" w:pos="1200"/>
        </w:tabs>
        <w:spacing w:before="120" w:after="120"/>
        <w:ind w:left="0" w:right="-419" w:firstLine="567"/>
        <w:jc w:val="both"/>
      </w:pPr>
      <w:r w:rsidRPr="00947788">
        <w:t>Обеспечить беспрепятственный ввоз и вывоз инвентаря, оборудования и моющих средств, принадлежащих Исполнителю, в будние дни с 09.00 до 18.00 часов. Принадлежность материальных ценностей устанавливается согласно накладной, оформляемой при их ввозе.</w:t>
      </w:r>
    </w:p>
    <w:p w14:paraId="32EF2A69" w14:textId="77777777" w:rsidR="00F63ED9" w:rsidRPr="00947788" w:rsidRDefault="00F63ED9" w:rsidP="00F63ED9">
      <w:pPr>
        <w:keepNext/>
        <w:numPr>
          <w:ilvl w:val="2"/>
          <w:numId w:val="31"/>
        </w:numPr>
        <w:tabs>
          <w:tab w:val="num" w:pos="1200"/>
        </w:tabs>
        <w:spacing w:before="120" w:after="120"/>
        <w:ind w:left="0" w:right="-419" w:firstLine="567"/>
        <w:jc w:val="both"/>
      </w:pPr>
      <w:r w:rsidRPr="00947788">
        <w:t>Предоставить представителю Исполнителя возможность пользоваться на Объектах Заказчика городской проводной телефонной связью в целях производственной необходимости.</w:t>
      </w:r>
    </w:p>
    <w:p w14:paraId="1C3AC58E" w14:textId="77777777" w:rsidR="00F63ED9" w:rsidRPr="00947788" w:rsidRDefault="00F63ED9" w:rsidP="00F63ED9">
      <w:pPr>
        <w:keepNext/>
        <w:numPr>
          <w:ilvl w:val="2"/>
          <w:numId w:val="31"/>
        </w:numPr>
        <w:tabs>
          <w:tab w:val="num" w:pos="1200"/>
        </w:tabs>
        <w:spacing w:before="120" w:after="120"/>
        <w:ind w:left="0" w:right="-419" w:firstLine="567"/>
        <w:jc w:val="both"/>
      </w:pPr>
      <w:r w:rsidRPr="00947788">
        <w:t>При проведении уборки технических и специальных помещений (вентиляционные камеры, тепловые пункты, насосные, машинные отделения лифтов, щитовые, помещения с особым режимом допуска и пр.) обеспечить присутствие технических работников (представителей) Заказчика по устному обращению работников Исполнителя.</w:t>
      </w:r>
    </w:p>
    <w:p w14:paraId="15B99009" w14:textId="77777777" w:rsidR="00F63ED9" w:rsidRPr="00947788" w:rsidRDefault="00F63ED9" w:rsidP="00F63ED9">
      <w:pPr>
        <w:keepNext/>
        <w:numPr>
          <w:ilvl w:val="2"/>
          <w:numId w:val="31"/>
        </w:numPr>
        <w:tabs>
          <w:tab w:val="num" w:pos="1200"/>
        </w:tabs>
        <w:spacing w:before="120" w:after="120"/>
        <w:ind w:left="0" w:right="-419" w:firstLine="567"/>
        <w:jc w:val="both"/>
      </w:pPr>
      <w:r w:rsidRPr="00947788">
        <w:t xml:space="preserve">Предоставить Исполнителю возможность беспрепятственно выполнять свои договорные обязательства: в убираемых помещениях, в период уборки, одновременно не должно выполняться </w:t>
      </w:r>
      <w:r w:rsidR="00374339" w:rsidRPr="00947788">
        <w:t>каких-либо</w:t>
      </w:r>
      <w:r w:rsidRPr="00947788">
        <w:t xml:space="preserve"> монтажно-строительных, ремонтных, погрузочно-разгрузочных и </w:t>
      </w:r>
      <w:r w:rsidRPr="00947788">
        <w:lastRenderedPageBreak/>
        <w:t>прочих работ, характер которых, не позволяет оказывать Услуги в конкретном помещении в полном объеме. При проведении подобных работ уборка в этих помещениях проводится по дополнительному письменному согласованию с Заказчиком, исключающему наложение замечания на Исполнителя.</w:t>
      </w:r>
    </w:p>
    <w:p w14:paraId="0AD76CA2" w14:textId="77777777" w:rsidR="00F63ED9" w:rsidRPr="00947788" w:rsidRDefault="00F63ED9" w:rsidP="00F63ED9">
      <w:pPr>
        <w:keepNext/>
        <w:numPr>
          <w:ilvl w:val="2"/>
          <w:numId w:val="31"/>
        </w:numPr>
        <w:tabs>
          <w:tab w:val="num" w:pos="1200"/>
        </w:tabs>
        <w:spacing w:before="120" w:after="120"/>
        <w:ind w:left="0" w:right="-419" w:firstLine="567"/>
        <w:jc w:val="both"/>
      </w:pPr>
      <w:r w:rsidRPr="00947788">
        <w:t>При наличии у Заказчика специальных требований по технике безопасности, пожарной безопасности и поведению работников Исполнителя, а также при наличии имущества, оборудования, в том числе скрытого, требующего специальных правил уборки и/или эксплуатации, представить и передать эти требования и правила Исполнителю, оформив такую передачу письменно. Требования и правила становятся обязательными для исполнения после передачи.</w:t>
      </w:r>
    </w:p>
    <w:p w14:paraId="056F41A5" w14:textId="77777777" w:rsidR="00F63ED9" w:rsidRPr="00947788" w:rsidRDefault="00F63ED9" w:rsidP="00F63ED9">
      <w:pPr>
        <w:keepNext/>
        <w:tabs>
          <w:tab w:val="left" w:pos="284"/>
        </w:tabs>
        <w:spacing w:before="240" w:after="120"/>
        <w:ind w:right="-419"/>
        <w:jc w:val="center"/>
        <w:rPr>
          <w:b/>
          <w:bCs/>
        </w:rPr>
      </w:pPr>
      <w:r w:rsidRPr="00947788">
        <w:rPr>
          <w:b/>
          <w:bCs/>
        </w:rPr>
        <w:t>3. Порядок сдачи-приема Услуг и Работ. Претензии</w:t>
      </w:r>
    </w:p>
    <w:p w14:paraId="183612A9" w14:textId="77777777" w:rsidR="00F63ED9" w:rsidRDefault="00F63ED9" w:rsidP="00F63ED9">
      <w:pPr>
        <w:keepNext/>
        <w:numPr>
          <w:ilvl w:val="1"/>
          <w:numId w:val="54"/>
        </w:numPr>
        <w:tabs>
          <w:tab w:val="left" w:pos="1134"/>
        </w:tabs>
        <w:spacing w:before="120" w:after="120"/>
        <w:ind w:left="0" w:right="-419" w:firstLine="540"/>
        <w:jc w:val="both"/>
      </w:pPr>
      <w:r w:rsidRPr="00947788">
        <w:t>Исполнитель до 5-го числа месяца, следующего за отчетным</w:t>
      </w:r>
      <w:r w:rsidR="00AF232C">
        <w:t xml:space="preserve"> (</w:t>
      </w:r>
      <w:r w:rsidR="0092497F">
        <w:t xml:space="preserve">отчетным </w:t>
      </w:r>
      <w:r w:rsidR="00AF232C">
        <w:t>месяц</w:t>
      </w:r>
      <w:r w:rsidR="0092497F">
        <w:t>ем является месяц</w:t>
      </w:r>
      <w:r w:rsidR="00AF232C">
        <w:t xml:space="preserve"> </w:t>
      </w:r>
      <w:r w:rsidR="0092497F">
        <w:t>оказания</w:t>
      </w:r>
      <w:r w:rsidR="00AF232C">
        <w:t xml:space="preserve"> услуг)</w:t>
      </w:r>
      <w:r w:rsidRPr="00947788">
        <w:t xml:space="preserve">, составляет в двух экземплярах Акт </w:t>
      </w:r>
      <w:r w:rsidR="009A53B9">
        <w:t>оказанных Услуг</w:t>
      </w:r>
      <w:r w:rsidRPr="00947788">
        <w:t xml:space="preserve"> (далее – «Акт»), с учетом Листов приема качества услуг (если таковые составлялись) и предоставляет указанные Акты Заказчику. </w:t>
      </w:r>
    </w:p>
    <w:p w14:paraId="6D76AE51" w14:textId="77777777" w:rsidR="00F24DF1" w:rsidRPr="00947788" w:rsidRDefault="00E575D6" w:rsidP="00E575D6">
      <w:pPr>
        <w:keepNext/>
        <w:tabs>
          <w:tab w:val="left" w:pos="567"/>
        </w:tabs>
        <w:spacing w:before="120" w:after="120"/>
        <w:ind w:right="-419"/>
        <w:jc w:val="both"/>
      </w:pPr>
      <w:r>
        <w:tab/>
      </w:r>
      <w:r w:rsidR="00F24DF1" w:rsidRPr="00947788">
        <w:t xml:space="preserve">В течение 5 (пяти) рабочих дней с момента получения </w:t>
      </w:r>
      <w:r>
        <w:t xml:space="preserve">вышеуказанных </w:t>
      </w:r>
      <w:r w:rsidR="00F24DF1" w:rsidRPr="00947788">
        <w:t xml:space="preserve">документов Заказчик подписывает и возвращает второй экземпляр Акта Исполнителю, либо предоставляет мотивированный отказ. В случае не подписания Акта в указанные сроки и не направления Исполнителю мотивированного отказа от подписания, Акт считается подписанным, а Услуги принятыми. </w:t>
      </w:r>
    </w:p>
    <w:p w14:paraId="7D0A39DB" w14:textId="77777777" w:rsidR="00F63ED9" w:rsidRPr="009A61A0" w:rsidRDefault="00F63ED9" w:rsidP="00F63ED9">
      <w:pPr>
        <w:keepNext/>
        <w:numPr>
          <w:ilvl w:val="1"/>
          <w:numId w:val="54"/>
        </w:numPr>
        <w:tabs>
          <w:tab w:val="left" w:pos="1134"/>
        </w:tabs>
        <w:spacing w:before="120" w:after="120"/>
        <w:ind w:left="0" w:right="-419" w:firstLine="567"/>
        <w:jc w:val="both"/>
      </w:pPr>
      <w:r w:rsidRPr="009A61A0">
        <w:t xml:space="preserve">Оценка </w:t>
      </w:r>
      <w:r w:rsidR="00F44427" w:rsidRPr="009A61A0">
        <w:t xml:space="preserve">оказанных </w:t>
      </w:r>
      <w:r w:rsidRPr="009A61A0">
        <w:t xml:space="preserve">Услуг </w:t>
      </w:r>
      <w:r w:rsidR="008B4949" w:rsidRPr="009A61A0">
        <w:t xml:space="preserve">на Объектах </w:t>
      </w:r>
      <w:r w:rsidR="00FF4173">
        <w:t xml:space="preserve">может проводиться </w:t>
      </w:r>
      <w:r w:rsidR="00F44427" w:rsidRPr="009A61A0">
        <w:t xml:space="preserve">ежедневно </w:t>
      </w:r>
      <w:r w:rsidRPr="009A61A0">
        <w:t>уполномоченным</w:t>
      </w:r>
      <w:r w:rsidR="00F44427" w:rsidRPr="009A61A0">
        <w:t>и</w:t>
      </w:r>
      <w:r w:rsidRPr="009A61A0">
        <w:t xml:space="preserve"> лиц</w:t>
      </w:r>
      <w:r w:rsidR="00F44427" w:rsidRPr="009A61A0">
        <w:t>ами</w:t>
      </w:r>
      <w:r w:rsidRPr="009A61A0">
        <w:t xml:space="preserve"> Заказчика с 0</w:t>
      </w:r>
      <w:r w:rsidR="00CF505D">
        <w:t>8</w:t>
      </w:r>
      <w:r w:rsidRPr="009A61A0">
        <w:t>.00 до 1</w:t>
      </w:r>
      <w:r w:rsidR="00CF505D">
        <w:t>6</w:t>
      </w:r>
      <w:r w:rsidRPr="009A61A0">
        <w:t xml:space="preserve">.00 часов по местному времени. </w:t>
      </w:r>
    </w:p>
    <w:p w14:paraId="0C5A7E13" w14:textId="77777777" w:rsidR="00F63ED9" w:rsidRPr="00947788" w:rsidRDefault="00F63ED9" w:rsidP="00F63ED9">
      <w:pPr>
        <w:keepNext/>
        <w:tabs>
          <w:tab w:val="left" w:pos="567"/>
        </w:tabs>
        <w:spacing w:before="120" w:after="120"/>
        <w:ind w:right="-419"/>
        <w:jc w:val="both"/>
      </w:pPr>
      <w:r w:rsidRPr="00947788">
        <w:tab/>
        <w:t xml:space="preserve">При выявлении недостатков и замечаний по качеству оказанных Услуг, </w:t>
      </w:r>
      <w:r w:rsidR="00710B85" w:rsidRPr="00710B85">
        <w:t>не предоставлени</w:t>
      </w:r>
      <w:r w:rsidR="00710B85">
        <w:t>я</w:t>
      </w:r>
      <w:r w:rsidR="00710B85" w:rsidRPr="00710B85">
        <w:t xml:space="preserve"> и/или несвоевременн</w:t>
      </w:r>
      <w:r w:rsidR="00710B85">
        <w:t>ой замены</w:t>
      </w:r>
      <w:r w:rsidR="00710B85" w:rsidRPr="00710B85">
        <w:t xml:space="preserve"> расходных материалов на Объекте</w:t>
      </w:r>
      <w:r w:rsidR="00710B85">
        <w:t>,</w:t>
      </w:r>
      <w:r w:rsidR="00710B85" w:rsidRPr="00710B85">
        <w:t xml:space="preserve"> </w:t>
      </w:r>
      <w:r w:rsidRPr="00947788">
        <w:t>уполномоченными лицами обеих Сторон оформляется Ли</w:t>
      </w:r>
      <w:r w:rsidR="00F44427">
        <w:t>ст приема качества Услуг</w:t>
      </w:r>
      <w:r w:rsidRPr="00947788">
        <w:t xml:space="preserve">. Форма листа приема качества услуг приведена в Приложении № </w:t>
      </w:r>
      <w:r w:rsidR="00F24DF1">
        <w:t>6</w:t>
      </w:r>
      <w:r w:rsidRPr="00947788">
        <w:t>, являющимся неотъемлемой частью настоящего Договора.</w:t>
      </w:r>
      <w:r w:rsidR="00710B85">
        <w:t xml:space="preserve"> Исполнитель обязан подписать </w:t>
      </w:r>
      <w:r w:rsidR="00710B85" w:rsidRPr="00710B85">
        <w:t>Лист приема качества Услуг</w:t>
      </w:r>
      <w:r w:rsidR="00462DC1">
        <w:t>, составленный Заказчиком,</w:t>
      </w:r>
      <w:r w:rsidR="00710B85" w:rsidRPr="00710B85">
        <w:t xml:space="preserve"> </w:t>
      </w:r>
      <w:r w:rsidR="00710B85">
        <w:t xml:space="preserve">либо указать в нем </w:t>
      </w:r>
      <w:r w:rsidR="004206F0">
        <w:t>свои мотивированные возражения.</w:t>
      </w:r>
      <w:r w:rsidR="00710B85">
        <w:t xml:space="preserve"> </w:t>
      </w:r>
    </w:p>
    <w:p w14:paraId="06A34798" w14:textId="77777777" w:rsidR="00F63ED9" w:rsidRPr="00947788" w:rsidRDefault="00F63ED9" w:rsidP="00F63ED9">
      <w:pPr>
        <w:keepNext/>
        <w:numPr>
          <w:ilvl w:val="1"/>
          <w:numId w:val="54"/>
        </w:numPr>
        <w:tabs>
          <w:tab w:val="left" w:pos="1134"/>
        </w:tabs>
        <w:spacing w:before="120" w:after="120"/>
        <w:ind w:left="0" w:right="-419" w:firstLine="540"/>
        <w:jc w:val="both"/>
      </w:pPr>
      <w:r w:rsidRPr="00947788">
        <w:t>Стороны назначают уполномоченных лиц по Объектам (далее – «Уполномоченные лица», в соответствии с формой, приведенной в Приложении №</w:t>
      </w:r>
      <w:r w:rsidR="006A5A96">
        <w:t xml:space="preserve"> </w:t>
      </w:r>
      <w:r w:rsidR="00F24DF1">
        <w:t>5</w:t>
      </w:r>
      <w:r w:rsidRPr="00947788">
        <w:t>, являющимся неотъемлемой частью настоящего Договора:</w:t>
      </w:r>
    </w:p>
    <w:p w14:paraId="40FE3789" w14:textId="77777777" w:rsidR="00F63ED9" w:rsidRPr="00947788" w:rsidRDefault="00F63ED9" w:rsidP="00861CE9">
      <w:pPr>
        <w:keepNext/>
        <w:widowControl w:val="0"/>
        <w:numPr>
          <w:ilvl w:val="0"/>
          <w:numId w:val="53"/>
        </w:numPr>
        <w:shd w:val="clear" w:color="auto" w:fill="FFFFFF"/>
        <w:tabs>
          <w:tab w:val="clear" w:pos="2471"/>
          <w:tab w:val="left" w:pos="480"/>
          <w:tab w:val="num" w:pos="1080"/>
          <w:tab w:val="num" w:pos="1320"/>
        </w:tabs>
        <w:autoSpaceDE w:val="0"/>
        <w:autoSpaceDN w:val="0"/>
        <w:adjustRightInd w:val="0"/>
        <w:spacing w:after="120"/>
        <w:ind w:left="1080" w:right="-419"/>
        <w:jc w:val="both"/>
        <w:rPr>
          <w:spacing w:val="3"/>
        </w:rPr>
      </w:pPr>
      <w:r w:rsidRPr="00947788">
        <w:rPr>
          <w:spacing w:val="3"/>
        </w:rPr>
        <w:t>со стороны Исполнителя – уполномоченных организовывать выполнение обязательств по настоящему Договору и подписывать Листы приема качества;</w:t>
      </w:r>
    </w:p>
    <w:p w14:paraId="73A547C7" w14:textId="77777777" w:rsidR="00F63ED9" w:rsidRPr="00947788" w:rsidRDefault="00F63ED9" w:rsidP="00861CE9">
      <w:pPr>
        <w:keepNext/>
        <w:widowControl w:val="0"/>
        <w:numPr>
          <w:ilvl w:val="0"/>
          <w:numId w:val="53"/>
        </w:numPr>
        <w:shd w:val="clear" w:color="auto" w:fill="FFFFFF"/>
        <w:tabs>
          <w:tab w:val="clear" w:pos="2471"/>
          <w:tab w:val="left" w:pos="480"/>
          <w:tab w:val="num" w:pos="1080"/>
          <w:tab w:val="num" w:pos="1320"/>
        </w:tabs>
        <w:autoSpaceDE w:val="0"/>
        <w:autoSpaceDN w:val="0"/>
        <w:adjustRightInd w:val="0"/>
        <w:spacing w:after="120"/>
        <w:ind w:left="1080" w:right="-419"/>
        <w:jc w:val="both"/>
        <w:rPr>
          <w:spacing w:val="3"/>
        </w:rPr>
      </w:pPr>
      <w:r w:rsidRPr="00947788">
        <w:rPr>
          <w:spacing w:val="3"/>
        </w:rPr>
        <w:t xml:space="preserve">со стороны Заказчика – уполномоченных контролировать </w:t>
      </w:r>
      <w:r w:rsidR="00F44427">
        <w:rPr>
          <w:spacing w:val="3"/>
        </w:rPr>
        <w:t>оказани</w:t>
      </w:r>
      <w:r w:rsidR="008B4949">
        <w:rPr>
          <w:spacing w:val="3"/>
        </w:rPr>
        <w:t>е</w:t>
      </w:r>
      <w:r w:rsidR="00F44427">
        <w:rPr>
          <w:spacing w:val="3"/>
        </w:rPr>
        <w:t xml:space="preserve"> </w:t>
      </w:r>
      <w:r w:rsidRPr="00947788">
        <w:rPr>
          <w:spacing w:val="3"/>
        </w:rPr>
        <w:t>Услуг Исполнителем, решать возникающие текущие вопросы с Уполномоченным лицом Исполнителя, подписывать Листы приема качества.</w:t>
      </w:r>
    </w:p>
    <w:p w14:paraId="26BF824C" w14:textId="77777777" w:rsidR="00F63ED9" w:rsidRPr="00947788" w:rsidRDefault="00F63ED9" w:rsidP="00F63ED9">
      <w:pPr>
        <w:keepNext/>
        <w:numPr>
          <w:ilvl w:val="1"/>
          <w:numId w:val="54"/>
        </w:numPr>
        <w:tabs>
          <w:tab w:val="left" w:pos="1134"/>
        </w:tabs>
        <w:spacing w:before="120" w:after="120"/>
        <w:ind w:left="0" w:right="-419" w:firstLine="540"/>
        <w:jc w:val="both"/>
      </w:pPr>
      <w:r w:rsidRPr="00947788">
        <w:t xml:space="preserve">В случае нарушения качества Услуг Уполномоченное лицо Заказчика в Листе приема качества указывает конкретные претензии, а уполномоченное лицо Исполнителя обязано организовать их устранение в срок не более </w:t>
      </w:r>
      <w:r w:rsidRPr="00947788">
        <w:rPr>
          <w:u w:val="single"/>
        </w:rPr>
        <w:t>трех</w:t>
      </w:r>
      <w:r w:rsidRPr="00947788">
        <w:t xml:space="preserve"> часов с момента обнаружения.</w:t>
      </w:r>
    </w:p>
    <w:p w14:paraId="1BF671C2" w14:textId="77777777" w:rsidR="00F63ED9" w:rsidRPr="00947788" w:rsidRDefault="00F63ED9" w:rsidP="00F63ED9">
      <w:pPr>
        <w:keepNext/>
        <w:numPr>
          <w:ilvl w:val="1"/>
          <w:numId w:val="54"/>
        </w:numPr>
        <w:tabs>
          <w:tab w:val="left" w:pos="1134"/>
        </w:tabs>
        <w:spacing w:before="120" w:after="120"/>
        <w:ind w:left="0" w:right="-419" w:firstLine="540"/>
        <w:jc w:val="both"/>
      </w:pPr>
      <w:r w:rsidRPr="00947788">
        <w:t>В случае если в процессе уборки выявится невозможность устранения отдельных загрязнений, работники Исполнителя в присутствии Уполномоченного лица Заказчика проводят контрольную уборку (чистку). При подтверждении невозможности устранения загрязнения, а также при отказе Заказчика от проведения контрольной чистки, Заказчик не вправе предъявить претензию Исполнителю и внести её в Лист приема качества.</w:t>
      </w:r>
    </w:p>
    <w:p w14:paraId="5876D247" w14:textId="77777777" w:rsidR="00F63ED9" w:rsidRPr="00947788" w:rsidRDefault="00F63ED9" w:rsidP="00F63ED9">
      <w:pPr>
        <w:keepNext/>
        <w:numPr>
          <w:ilvl w:val="1"/>
          <w:numId w:val="54"/>
        </w:numPr>
        <w:tabs>
          <w:tab w:val="left" w:pos="1134"/>
        </w:tabs>
        <w:spacing w:before="120" w:after="120"/>
        <w:ind w:left="0" w:right="-419" w:firstLine="540"/>
        <w:jc w:val="both"/>
      </w:pPr>
      <w:r w:rsidRPr="00947788">
        <w:t>Все претензии по качеству оказанных Услуг предъявляются Заказчиком не позднее одного рабочего дня с момента их обнаружения и до подписания Акта Сторонами.</w:t>
      </w:r>
    </w:p>
    <w:p w14:paraId="616DCD7A" w14:textId="77777777" w:rsidR="00F63ED9" w:rsidRPr="00947788" w:rsidRDefault="00F63ED9" w:rsidP="00F63ED9">
      <w:pPr>
        <w:keepNext/>
        <w:numPr>
          <w:ilvl w:val="1"/>
          <w:numId w:val="54"/>
        </w:numPr>
        <w:tabs>
          <w:tab w:val="left" w:pos="1134"/>
        </w:tabs>
        <w:spacing w:before="120" w:after="120"/>
        <w:ind w:left="0" w:right="-419" w:firstLine="540"/>
        <w:jc w:val="both"/>
      </w:pPr>
      <w:r w:rsidRPr="00947788">
        <w:t xml:space="preserve">При </w:t>
      </w:r>
      <w:r w:rsidR="00374339" w:rsidRPr="00947788">
        <w:t>несоблюдении</w:t>
      </w:r>
      <w:r w:rsidRPr="00947788">
        <w:t xml:space="preserve"> Исполнителем срока, указанного в п. 3.</w:t>
      </w:r>
      <w:r w:rsidR="00F24DF1">
        <w:t>4</w:t>
      </w:r>
      <w:r w:rsidRPr="00947788">
        <w:t xml:space="preserve"> настоящего Договора, и при документальном фиксировании претензий в Листе приема качества, каждый такой факт </w:t>
      </w:r>
      <w:r w:rsidRPr="00947788">
        <w:lastRenderedPageBreak/>
        <w:t>считается замечанием и является основанием для предъявления к Исполнителю штрафных санкций со стороны Заказчика.</w:t>
      </w:r>
    </w:p>
    <w:p w14:paraId="4C709970" w14:textId="77777777" w:rsidR="00F63ED9" w:rsidRPr="00947788" w:rsidRDefault="00F63ED9" w:rsidP="00F63ED9">
      <w:pPr>
        <w:keepNext/>
        <w:numPr>
          <w:ilvl w:val="1"/>
          <w:numId w:val="54"/>
        </w:numPr>
        <w:tabs>
          <w:tab w:val="left" w:pos="1134"/>
        </w:tabs>
        <w:spacing w:before="120" w:after="120"/>
        <w:ind w:left="0" w:right="-419" w:firstLine="540"/>
        <w:jc w:val="both"/>
      </w:pPr>
      <w:r w:rsidRPr="00947788">
        <w:t xml:space="preserve">В случае если в течение отчетного месяца было зафиксировано 5 (Пять) и более замечаний по одному Объекту, Заказчик вправе наложить на Исполнителя штраф в размере </w:t>
      </w:r>
      <w:r w:rsidR="00B35ACF">
        <w:t>3</w:t>
      </w:r>
      <w:r w:rsidRPr="00947788">
        <w:t>% (</w:t>
      </w:r>
      <w:r w:rsidR="00B35ACF">
        <w:t>три</w:t>
      </w:r>
      <w:r w:rsidRPr="00947788">
        <w:t xml:space="preserve"> процент</w:t>
      </w:r>
      <w:r w:rsidR="00B35ACF">
        <w:t>а</w:t>
      </w:r>
      <w:r w:rsidRPr="00947788">
        <w:t>) от полной стоимости Услуг, (</w:t>
      </w:r>
      <w:r w:rsidR="000F63D8">
        <w:t>по указанному объекту за отчетный месяц</w:t>
      </w:r>
      <w:r w:rsidRPr="00947788">
        <w:t xml:space="preserve">) На основании выявленных замечаний по итогам отчетного месяца, Заказчик </w:t>
      </w:r>
      <w:r w:rsidR="000F63D8">
        <w:t xml:space="preserve">в срок до первого числа месяца, следующего за отчетным, </w:t>
      </w:r>
      <w:r w:rsidRPr="00947788">
        <w:t xml:space="preserve">направляет в адрес Исполнителя письмо – претензию, в котором указываются выявленные за отчетный </w:t>
      </w:r>
      <w:r w:rsidR="00257A2A">
        <w:t>месяц</w:t>
      </w:r>
      <w:r w:rsidR="00257A2A" w:rsidRPr="00947788">
        <w:t xml:space="preserve"> </w:t>
      </w:r>
      <w:r w:rsidRPr="00947788">
        <w:t xml:space="preserve">недостатки и сумма штрафа, с приложением подписанных представителями Сторон Листов приема качества услуг (Приложение № </w:t>
      </w:r>
      <w:r w:rsidR="00F24DF1">
        <w:t>6</w:t>
      </w:r>
      <w:r w:rsidRPr="00947788">
        <w:t>).</w:t>
      </w:r>
    </w:p>
    <w:p w14:paraId="16BB288B" w14:textId="77777777" w:rsidR="00F63ED9" w:rsidRPr="00947788" w:rsidRDefault="00F63ED9" w:rsidP="00F63ED9">
      <w:pPr>
        <w:keepNext/>
        <w:numPr>
          <w:ilvl w:val="1"/>
          <w:numId w:val="54"/>
        </w:numPr>
        <w:tabs>
          <w:tab w:val="left" w:pos="1134"/>
        </w:tabs>
        <w:spacing w:before="120" w:after="120"/>
        <w:ind w:left="0" w:right="-419" w:firstLine="540"/>
        <w:jc w:val="both"/>
      </w:pPr>
      <w:r w:rsidRPr="00947788">
        <w:t xml:space="preserve"> Акт </w:t>
      </w:r>
      <w:r w:rsidR="008B4949">
        <w:t>оказанных Услуг</w:t>
      </w:r>
      <w:r w:rsidRPr="00947788">
        <w:t xml:space="preserve"> за отчетный месяц и стоимость </w:t>
      </w:r>
      <w:r w:rsidR="008B4949">
        <w:t>Услуг</w:t>
      </w:r>
      <w:r w:rsidRPr="00947788">
        <w:t>, указанная в счете на оплату, составляется Исполнителем с учетом величины наложенного штрафа.</w:t>
      </w:r>
    </w:p>
    <w:p w14:paraId="250F2195" w14:textId="77777777" w:rsidR="00F63ED9" w:rsidRPr="00947788" w:rsidRDefault="00F63ED9" w:rsidP="00F63ED9">
      <w:pPr>
        <w:keepNext/>
        <w:tabs>
          <w:tab w:val="left" w:pos="284"/>
        </w:tabs>
        <w:spacing w:before="240" w:after="120"/>
        <w:ind w:right="-419"/>
        <w:jc w:val="center"/>
        <w:rPr>
          <w:b/>
          <w:bCs/>
        </w:rPr>
      </w:pPr>
      <w:r w:rsidRPr="00947788">
        <w:rPr>
          <w:b/>
          <w:bCs/>
        </w:rPr>
        <w:t>4. Стоимость Услуг. Порядок взаиморасчетов</w:t>
      </w:r>
    </w:p>
    <w:p w14:paraId="508816BD" w14:textId="77777777" w:rsidR="00F63ED9" w:rsidRPr="00947788" w:rsidRDefault="003329DF" w:rsidP="00F63ED9">
      <w:pPr>
        <w:keepNext/>
        <w:numPr>
          <w:ilvl w:val="1"/>
          <w:numId w:val="32"/>
        </w:numPr>
        <w:tabs>
          <w:tab w:val="left" w:pos="1134"/>
        </w:tabs>
        <w:spacing w:before="120" w:after="120"/>
        <w:ind w:left="0" w:right="-419" w:firstLine="540"/>
        <w:jc w:val="both"/>
      </w:pPr>
      <w:r w:rsidRPr="004921F2">
        <w:t>Ежемесячная с</w:t>
      </w:r>
      <w:r w:rsidR="00F63ED9" w:rsidRPr="004921F2">
        <w:t>тоимость</w:t>
      </w:r>
      <w:r w:rsidR="00F63ED9" w:rsidRPr="00947788">
        <w:t xml:space="preserve"> Услуг указывается по каждому Объекту в Приложении №</w:t>
      </w:r>
      <w:r w:rsidR="000D13E6">
        <w:t xml:space="preserve"> </w:t>
      </w:r>
      <w:r w:rsidR="00F63ED9" w:rsidRPr="00947788">
        <w:t>1 к настоящем</w:t>
      </w:r>
      <w:r w:rsidR="00185B13">
        <w:t>у Договору</w:t>
      </w:r>
      <w:r w:rsidR="008B4983">
        <w:t xml:space="preserve"> </w:t>
      </w:r>
      <w:r w:rsidR="008B4983" w:rsidRPr="008B4983">
        <w:t>(</w:t>
      </w:r>
      <w:r w:rsidR="008B4983" w:rsidRPr="004921F2">
        <w:t xml:space="preserve">усредненная </w:t>
      </w:r>
      <w:r w:rsidR="00685598" w:rsidRPr="004921F2">
        <w:t>стоимость в</w:t>
      </w:r>
      <w:r w:rsidR="008B4983" w:rsidRPr="004921F2">
        <w:t xml:space="preserve"> зимний и летний </w:t>
      </w:r>
      <w:r w:rsidR="00685598" w:rsidRPr="004921F2">
        <w:t>периоды)</w:t>
      </w:r>
      <w:r w:rsidR="00685598" w:rsidRPr="005A141A">
        <w:t xml:space="preserve"> </w:t>
      </w:r>
      <w:r w:rsidR="00685598">
        <w:t>в</w:t>
      </w:r>
      <w:r w:rsidR="00185B13">
        <w:t xml:space="preserve"> итоге составляет </w:t>
      </w:r>
      <w:r w:rsidR="005C53C6">
        <w:t>_________</w:t>
      </w:r>
      <w:r w:rsidR="00E10E39">
        <w:t xml:space="preserve"> </w:t>
      </w:r>
      <w:r w:rsidR="00185B13">
        <w:t>(</w:t>
      </w:r>
      <w:r w:rsidR="005C53C6">
        <w:t>______________________) руб.</w:t>
      </w:r>
      <w:r w:rsidR="00185B13">
        <w:t xml:space="preserve"> </w:t>
      </w:r>
      <w:r w:rsidR="005C53C6">
        <w:t xml:space="preserve">__ </w:t>
      </w:r>
      <w:proofErr w:type="gramStart"/>
      <w:r w:rsidR="005C53C6">
        <w:t>коп.</w:t>
      </w:r>
      <w:r w:rsidR="00185B13">
        <w:t>,</w:t>
      </w:r>
      <w:proofErr w:type="gramEnd"/>
      <w:r w:rsidR="00185B13">
        <w:t xml:space="preserve"> в том числе НДС 18% </w:t>
      </w:r>
      <w:r w:rsidR="005C53C6">
        <w:t>________</w:t>
      </w:r>
      <w:r w:rsidR="00E10E39">
        <w:t xml:space="preserve"> </w:t>
      </w:r>
      <w:r w:rsidR="00685598">
        <w:t>(</w:t>
      </w:r>
      <w:r w:rsidR="005C53C6">
        <w:t>____________) руб.</w:t>
      </w:r>
      <w:r w:rsidR="00685598">
        <w:t xml:space="preserve"> </w:t>
      </w:r>
      <w:r w:rsidR="005C53C6">
        <w:t>___</w:t>
      </w:r>
      <w:r w:rsidR="00E10E39">
        <w:t xml:space="preserve"> </w:t>
      </w:r>
      <w:r w:rsidR="005C53C6">
        <w:t>коп.</w:t>
      </w:r>
      <w:r w:rsidR="00185B13"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1"/>
        <w:gridCol w:w="4487"/>
        <w:gridCol w:w="4470"/>
      </w:tblGrid>
      <w:tr w:rsidR="00F63ED9" w:rsidRPr="00947788" w14:paraId="3BAF4BDC" w14:textId="77777777">
        <w:trPr>
          <w:trHeight w:val="688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DD20B0" w14:textId="77777777" w:rsidR="00F63ED9" w:rsidRPr="00947788" w:rsidRDefault="00F63ED9">
            <w:pPr>
              <w:keepNext/>
              <w:ind w:right="68"/>
              <w:jc w:val="center"/>
              <w:rPr>
                <w:b/>
                <w:bCs/>
              </w:rPr>
            </w:pPr>
            <w:r w:rsidRPr="00947788">
              <w:rPr>
                <w:b/>
                <w:bCs/>
              </w:rPr>
              <w:t xml:space="preserve">№ </w:t>
            </w:r>
          </w:p>
          <w:p w14:paraId="313BB31D" w14:textId="77777777" w:rsidR="00F63ED9" w:rsidRPr="00947788" w:rsidRDefault="00F63ED9">
            <w:pPr>
              <w:keepNext/>
              <w:ind w:right="68"/>
              <w:jc w:val="center"/>
              <w:rPr>
                <w:b/>
                <w:bCs/>
                <w:lang w:eastAsia="en-US"/>
              </w:rPr>
            </w:pPr>
            <w:r w:rsidRPr="00947788">
              <w:rPr>
                <w:b/>
                <w:bCs/>
              </w:rPr>
              <w:t>п/п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533BB2" w14:textId="77777777" w:rsidR="00F63ED9" w:rsidRPr="001C3EF2" w:rsidRDefault="005C53C6" w:rsidP="00C06C20">
            <w:pPr>
              <w:keepNext/>
              <w:ind w:right="6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ПАО «Башинформсвязь»</w:t>
            </w:r>
            <w:r w:rsidR="00E70C30" w:rsidRPr="001C3EF2">
              <w:rPr>
                <w:b/>
                <w:bCs/>
              </w:rPr>
              <w:t xml:space="preserve"> 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26058A" w14:textId="77777777" w:rsidR="00F63ED9" w:rsidRPr="00947788" w:rsidRDefault="00F63ED9">
            <w:pPr>
              <w:keepNext/>
              <w:ind w:right="68"/>
              <w:jc w:val="center"/>
              <w:rPr>
                <w:b/>
                <w:bCs/>
              </w:rPr>
            </w:pPr>
            <w:r w:rsidRPr="00947788">
              <w:rPr>
                <w:b/>
                <w:bCs/>
              </w:rPr>
              <w:t>руб. в месяц, с НДС</w:t>
            </w:r>
          </w:p>
        </w:tc>
      </w:tr>
      <w:tr w:rsidR="00F63ED9" w:rsidRPr="00947788" w14:paraId="52F4E768" w14:textId="77777777">
        <w:trPr>
          <w:trHeight w:val="33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E10C3" w14:textId="77777777" w:rsidR="00F63ED9" w:rsidRPr="00947788" w:rsidRDefault="00F63ED9">
            <w:pPr>
              <w:keepNext/>
              <w:ind w:right="68"/>
              <w:jc w:val="center"/>
              <w:rPr>
                <w:lang w:eastAsia="en-US"/>
              </w:rPr>
            </w:pPr>
            <w:r w:rsidRPr="00947788"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5DA84" w14:textId="77777777" w:rsidR="00F63ED9" w:rsidRPr="00947788" w:rsidRDefault="00F63ED9" w:rsidP="005C53C6">
            <w:pPr>
              <w:keepNext/>
              <w:ind w:right="68"/>
              <w:rPr>
                <w:lang w:eastAsia="en-US"/>
              </w:rPr>
            </w:pPr>
            <w:r w:rsidRPr="00947788">
              <w:rPr>
                <w:b/>
                <w:bCs/>
              </w:rPr>
              <w:t>Стоимость Услуг по комплексной уборке помещений и прилегающих территорий</w:t>
            </w:r>
            <w:r w:rsidR="008B4949">
              <w:rPr>
                <w:b/>
                <w:bCs/>
              </w:rPr>
              <w:t xml:space="preserve"> и обеспечению объектов Заказчика расходными материалами, необходимыми для оказани</w:t>
            </w:r>
            <w:r w:rsidR="00524645">
              <w:rPr>
                <w:b/>
                <w:bCs/>
              </w:rPr>
              <w:t>я</w:t>
            </w:r>
            <w:r w:rsidR="008B4949">
              <w:rPr>
                <w:b/>
                <w:bCs/>
              </w:rPr>
              <w:t xml:space="preserve"> Услуг</w:t>
            </w:r>
            <w:r w:rsidR="00210B41">
              <w:rPr>
                <w:b/>
                <w:bCs/>
              </w:rPr>
              <w:t>,</w:t>
            </w:r>
            <w:r w:rsidR="008B4949">
              <w:rPr>
                <w:b/>
                <w:bCs/>
              </w:rPr>
              <w:t xml:space="preserve"> в соответствии с Приложением № </w:t>
            </w:r>
            <w:r w:rsidR="005C53C6">
              <w:rPr>
                <w:b/>
                <w:bCs/>
              </w:rPr>
              <w:t>1</w:t>
            </w:r>
            <w:r w:rsidR="008B4949">
              <w:rPr>
                <w:b/>
                <w:bCs/>
              </w:rPr>
              <w:t xml:space="preserve"> к Договору.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ACFB" w14:textId="77777777" w:rsidR="00F63ED9" w:rsidRPr="00185B13" w:rsidRDefault="005C53C6" w:rsidP="005C53C6">
            <w:pPr>
              <w:keepNext/>
              <w:ind w:right="68"/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  <w:lang w:eastAsia="en-US"/>
              </w:rPr>
              <w:t>___________</w:t>
            </w:r>
            <w:r w:rsidR="00E10E39" w:rsidRPr="00685598">
              <w:rPr>
                <w:sz w:val="32"/>
                <w:szCs w:val="32"/>
                <w:lang w:eastAsia="en-US"/>
              </w:rPr>
              <w:t xml:space="preserve"> руб. </w:t>
            </w:r>
            <w:r>
              <w:rPr>
                <w:sz w:val="32"/>
                <w:szCs w:val="32"/>
                <w:lang w:eastAsia="en-US"/>
              </w:rPr>
              <w:t>___________</w:t>
            </w:r>
            <w:r w:rsidR="00E10E39" w:rsidRPr="00685598">
              <w:rPr>
                <w:sz w:val="32"/>
                <w:szCs w:val="32"/>
                <w:lang w:eastAsia="en-US"/>
              </w:rPr>
              <w:t>коп.</w:t>
            </w:r>
          </w:p>
        </w:tc>
      </w:tr>
    </w:tbl>
    <w:p w14:paraId="185E72E6" w14:textId="77777777" w:rsidR="005C53C6" w:rsidRDefault="005C53C6" w:rsidP="00F63ED9">
      <w:pPr>
        <w:keepNext/>
        <w:numPr>
          <w:ilvl w:val="1"/>
          <w:numId w:val="32"/>
        </w:numPr>
        <w:tabs>
          <w:tab w:val="left" w:pos="1134"/>
        </w:tabs>
        <w:spacing w:before="120" w:after="120"/>
        <w:ind w:left="0" w:right="-419" w:firstLine="567"/>
        <w:jc w:val="both"/>
      </w:pPr>
      <w:r>
        <w:t>Общая стоимость услуг по настоящему договору составляет _________ руб. ___ коп, в том числе НДС (18%) ______руб. ___ коп.</w:t>
      </w:r>
    </w:p>
    <w:p w14:paraId="7A6AAD87" w14:textId="77777777" w:rsidR="00F63ED9" w:rsidRPr="00B4050A" w:rsidRDefault="00F63ED9" w:rsidP="00F63ED9">
      <w:pPr>
        <w:keepNext/>
        <w:numPr>
          <w:ilvl w:val="1"/>
          <w:numId w:val="32"/>
        </w:numPr>
        <w:tabs>
          <w:tab w:val="left" w:pos="1134"/>
        </w:tabs>
        <w:spacing w:before="120" w:after="120"/>
        <w:ind w:left="0" w:right="-419" w:firstLine="567"/>
        <w:jc w:val="both"/>
      </w:pPr>
      <w:r w:rsidRPr="00B4050A">
        <w:t xml:space="preserve">Оплате подлежат только фактически выполненные </w:t>
      </w:r>
      <w:r w:rsidR="008B4949" w:rsidRPr="00B4050A">
        <w:t>У</w:t>
      </w:r>
      <w:r w:rsidRPr="00B4050A">
        <w:t>слуги</w:t>
      </w:r>
      <w:r w:rsidR="00212F3A" w:rsidRPr="00B4050A">
        <w:t xml:space="preserve"> за отчетный месяц</w:t>
      </w:r>
      <w:r w:rsidRPr="004921F2">
        <w:t>,</w:t>
      </w:r>
      <w:r w:rsidR="00607D61" w:rsidRPr="004921F2">
        <w:t xml:space="preserve"> с учетом величины наложенного штрафа и возмещения обоснованных </w:t>
      </w:r>
      <w:r w:rsidR="00685598" w:rsidRPr="004921F2">
        <w:t>убытков Заказчика</w:t>
      </w:r>
      <w:r w:rsidR="00607D61" w:rsidRPr="004921F2">
        <w:t xml:space="preserve"> (от не оказанных Исполнителем </w:t>
      </w:r>
      <w:r w:rsidR="00685598" w:rsidRPr="004921F2">
        <w:t>услуг) в</w:t>
      </w:r>
      <w:r w:rsidRPr="004921F2">
        <w:t xml:space="preserve"> отношении Объектов и прилегающих территорий, переданны</w:t>
      </w:r>
      <w:r w:rsidRPr="00B4050A">
        <w:t>х Исполнителю по актам приемки-передачи</w:t>
      </w:r>
      <w:r w:rsidR="00CF5A2F">
        <w:t>, пропорционально отработанному времени</w:t>
      </w:r>
      <w:r w:rsidRPr="00B4050A">
        <w:t>.</w:t>
      </w:r>
    </w:p>
    <w:p w14:paraId="69901B49" w14:textId="77777777" w:rsidR="009A2321" w:rsidRPr="00B4050A" w:rsidRDefault="00F63ED9" w:rsidP="009A2321">
      <w:pPr>
        <w:keepNext/>
        <w:numPr>
          <w:ilvl w:val="1"/>
          <w:numId w:val="32"/>
        </w:numPr>
        <w:tabs>
          <w:tab w:val="left" w:pos="1134"/>
        </w:tabs>
        <w:spacing w:before="120" w:after="120"/>
        <w:ind w:left="0" w:right="-419" w:firstLine="567"/>
        <w:jc w:val="both"/>
      </w:pPr>
      <w:r w:rsidRPr="00B4050A">
        <w:t>При изменении объемов Услуг,</w:t>
      </w:r>
      <w:r w:rsidR="009A2321" w:rsidRPr="00B4050A">
        <w:t xml:space="preserve"> Стороны </w:t>
      </w:r>
      <w:r w:rsidR="000B1240">
        <w:t>подписывают</w:t>
      </w:r>
      <w:r w:rsidR="009A2321" w:rsidRPr="00B4050A">
        <w:t xml:space="preserve"> соответствующе</w:t>
      </w:r>
      <w:r w:rsidR="00454309">
        <w:t>е</w:t>
      </w:r>
      <w:r w:rsidR="009A2321" w:rsidRPr="00B4050A">
        <w:t xml:space="preserve"> дополнительное соглашение</w:t>
      </w:r>
      <w:r w:rsidR="00C512BD">
        <w:t xml:space="preserve"> </w:t>
      </w:r>
      <w:r w:rsidR="009A2321" w:rsidRPr="00B4050A">
        <w:t xml:space="preserve">на внесение изменений по стоимости и объемам указываемых услуг: </w:t>
      </w:r>
    </w:p>
    <w:p w14:paraId="5873BA7A" w14:textId="77777777" w:rsidR="00454309" w:rsidRDefault="009A2321" w:rsidP="008902C2">
      <w:pPr>
        <w:keepNext/>
        <w:tabs>
          <w:tab w:val="left" w:pos="1134"/>
        </w:tabs>
        <w:spacing w:before="120" w:after="120"/>
        <w:ind w:right="-419"/>
        <w:jc w:val="both"/>
      </w:pPr>
      <w:r w:rsidRPr="00B4050A">
        <w:tab/>
        <w:t xml:space="preserve">При изменении Заказчиком объемов </w:t>
      </w:r>
      <w:r w:rsidR="006C0E43">
        <w:t xml:space="preserve">оказываемых услуг </w:t>
      </w:r>
      <w:r w:rsidRPr="00B4050A">
        <w:t xml:space="preserve">оформляется Акт корректировки объемов услуг (Приложение №7 к договору), направляемый уполномоченному представителю Исполнителя </w:t>
      </w:r>
      <w:r w:rsidRPr="00A30756">
        <w:t xml:space="preserve">в срок не позднее </w:t>
      </w:r>
      <w:r w:rsidR="000B1240" w:rsidRPr="00A30756">
        <w:t>5</w:t>
      </w:r>
      <w:r w:rsidR="006C0E43" w:rsidRPr="00A30756">
        <w:t xml:space="preserve"> числа</w:t>
      </w:r>
      <w:r w:rsidR="009B313C" w:rsidRPr="00A30756">
        <w:t xml:space="preserve"> </w:t>
      </w:r>
      <w:r w:rsidR="00A30756" w:rsidRPr="00A30756">
        <w:t>отчетного</w:t>
      </w:r>
      <w:r w:rsidR="009B313C">
        <w:t xml:space="preserve"> месяца</w:t>
      </w:r>
      <w:r w:rsidRPr="00B4050A">
        <w:t xml:space="preserve">. </w:t>
      </w:r>
    </w:p>
    <w:p w14:paraId="6AC5B6EE" w14:textId="77777777" w:rsidR="008902C2" w:rsidRPr="00B4050A" w:rsidRDefault="00A30756" w:rsidP="00454309">
      <w:pPr>
        <w:keepNext/>
        <w:tabs>
          <w:tab w:val="left" w:pos="1134"/>
        </w:tabs>
        <w:spacing w:before="120" w:after="120"/>
        <w:ind w:right="-420" w:firstLine="1134"/>
        <w:jc w:val="both"/>
      </w:pPr>
      <w:r w:rsidRPr="00A30756">
        <w:t xml:space="preserve">Взаимодействие представителей Исполнителя и Заказчика осуществляется на основании Регламента взаимодействия, согласованного сторонами. </w:t>
      </w:r>
      <w:r w:rsidR="008902C2" w:rsidRPr="00B4050A">
        <w:t>Стоимость Услуг за период времени, в течение которого услуги не оказывались в соответствии с настоящим пунктом Договора, подлежит пропорциональному снижению в сторону уменьшения в соответствии с фактически оказанным объёмом Услуг.</w:t>
      </w:r>
    </w:p>
    <w:p w14:paraId="3E07B5C8" w14:textId="77777777" w:rsidR="009E163B" w:rsidRPr="00B4050A" w:rsidRDefault="009E163B" w:rsidP="009E163B">
      <w:pPr>
        <w:ind w:right="-419"/>
        <w:jc w:val="both"/>
      </w:pPr>
      <w:r w:rsidRPr="00B4050A">
        <w:tab/>
        <w:t>4.</w:t>
      </w:r>
      <w:r w:rsidR="00B0567D">
        <w:t>5</w:t>
      </w:r>
      <w:r w:rsidRPr="00B4050A">
        <w:t>.</w:t>
      </w:r>
      <w:r w:rsidRPr="00B4050A">
        <w:tab/>
      </w:r>
      <w:r w:rsidR="004921F2" w:rsidRPr="004921F2">
        <w:t>Р</w:t>
      </w:r>
      <w:r w:rsidRPr="004921F2">
        <w:t>асчет за оказанные Услуги в отчетном месяце Заказчик осуществляет в течение 30 (тридцати) календарных дней по окончании отчетного месяца на основании представленного Исполнителем оригинала</w:t>
      </w:r>
      <w:r w:rsidRPr="002B0AE5">
        <w:t xml:space="preserve"> счета и подписанных Сторонами Актов выполненных работ за отчетный месяц.</w:t>
      </w:r>
    </w:p>
    <w:p w14:paraId="48D59418" w14:textId="77777777" w:rsidR="00F63ED9" w:rsidRPr="00B4050A" w:rsidRDefault="009E163B" w:rsidP="009E163B">
      <w:pPr>
        <w:ind w:right="-419" w:firstLine="709"/>
        <w:jc w:val="both"/>
      </w:pPr>
      <w:r w:rsidRPr="00B4050A">
        <w:t>4.6.</w:t>
      </w:r>
      <w:r w:rsidRPr="00B4050A">
        <w:tab/>
      </w:r>
      <w:r w:rsidR="00313614" w:rsidRPr="00B4050A">
        <w:t xml:space="preserve">Счет-фактура предоставляется </w:t>
      </w:r>
      <w:r w:rsidR="00F63ED9" w:rsidRPr="00B4050A">
        <w:t>Исполнител</w:t>
      </w:r>
      <w:r w:rsidR="00313614" w:rsidRPr="00B4050A">
        <w:t>ем</w:t>
      </w:r>
      <w:r w:rsidR="00F63ED9" w:rsidRPr="00B4050A">
        <w:t xml:space="preserve"> </w:t>
      </w:r>
      <w:r w:rsidR="00313614" w:rsidRPr="00B4050A">
        <w:t xml:space="preserve">в </w:t>
      </w:r>
      <w:r w:rsidR="00877C9A" w:rsidRPr="00B4050A">
        <w:t>соответствии</w:t>
      </w:r>
      <w:r w:rsidR="00313614" w:rsidRPr="00B4050A">
        <w:t xml:space="preserve"> с налоговым законодательством Российской Федерации.</w:t>
      </w:r>
    </w:p>
    <w:p w14:paraId="449F3FC6" w14:textId="77777777" w:rsidR="00F63ED9" w:rsidRPr="00B4050A" w:rsidRDefault="009E163B" w:rsidP="009E163B">
      <w:pPr>
        <w:ind w:right="-419" w:firstLine="709"/>
        <w:jc w:val="both"/>
      </w:pPr>
      <w:r w:rsidRPr="00B4050A">
        <w:t>4.7.</w:t>
      </w:r>
      <w:r w:rsidRPr="00B4050A">
        <w:tab/>
      </w:r>
      <w:r w:rsidR="00F63ED9" w:rsidRPr="00B4050A">
        <w:t xml:space="preserve">Датой оплаты по настоящему Договору считается дата </w:t>
      </w:r>
      <w:r w:rsidR="00E575D6" w:rsidRPr="00B4050A">
        <w:t>перечисления</w:t>
      </w:r>
      <w:r w:rsidR="00F63ED9" w:rsidRPr="00B4050A">
        <w:t xml:space="preserve"> денежных средств </w:t>
      </w:r>
      <w:r w:rsidR="00E575D6" w:rsidRPr="00B4050A">
        <w:t>на расчетный счет Исполнителя</w:t>
      </w:r>
      <w:r w:rsidR="00F63ED9" w:rsidRPr="00B4050A">
        <w:t>.</w:t>
      </w:r>
    </w:p>
    <w:p w14:paraId="2C5E6DB7" w14:textId="77777777" w:rsidR="00F63ED9" w:rsidRPr="00B4050A" w:rsidRDefault="009E163B" w:rsidP="009E163B">
      <w:pPr>
        <w:ind w:right="-419" w:firstLine="709"/>
        <w:jc w:val="both"/>
      </w:pPr>
      <w:r w:rsidRPr="00B4050A">
        <w:lastRenderedPageBreak/>
        <w:t>4.8.</w:t>
      </w:r>
      <w:r w:rsidRPr="00B4050A">
        <w:tab/>
      </w:r>
      <w:r w:rsidR="00F63ED9" w:rsidRPr="00B4050A">
        <w:t>Оплату расходов за электроэнергию и водоснабжение, потребляемые в процессе оказания Услуг Исполнителем, Заказчик принимает на себя.</w:t>
      </w:r>
    </w:p>
    <w:p w14:paraId="3DA3D6B4" w14:textId="77777777" w:rsidR="00395668" w:rsidRPr="00B4050A" w:rsidRDefault="009E163B" w:rsidP="009E163B">
      <w:pPr>
        <w:ind w:right="-419" w:firstLine="709"/>
        <w:jc w:val="both"/>
      </w:pPr>
      <w:r w:rsidRPr="00B4050A">
        <w:t>4.9.</w:t>
      </w:r>
      <w:r w:rsidRPr="00B4050A">
        <w:tab/>
      </w:r>
      <w:r w:rsidR="008246E8" w:rsidRPr="00B4050A">
        <w:t xml:space="preserve">В стоимость услуг, указанных в п. 4.1. Договора включена </w:t>
      </w:r>
      <w:r w:rsidR="00395668" w:rsidRPr="00B4050A">
        <w:t>плат</w:t>
      </w:r>
      <w:r w:rsidR="008246E8" w:rsidRPr="00B4050A">
        <w:t>а</w:t>
      </w:r>
      <w:r w:rsidR="00395668" w:rsidRPr="00B4050A">
        <w:t xml:space="preserve"> за приобретение </w:t>
      </w:r>
      <w:r w:rsidR="00501943" w:rsidRPr="00B4050A">
        <w:t xml:space="preserve">Исполнителем </w:t>
      </w:r>
      <w:r w:rsidR="00395668" w:rsidRPr="00B4050A">
        <w:t>расходных материалов, указанных в Приложении №</w:t>
      </w:r>
      <w:r w:rsidR="000D13E6" w:rsidRPr="00B4050A">
        <w:t xml:space="preserve"> </w:t>
      </w:r>
      <w:r w:rsidR="00E575D6" w:rsidRPr="00B4050A">
        <w:t>3</w:t>
      </w:r>
      <w:r w:rsidR="00395668" w:rsidRPr="00B4050A">
        <w:t xml:space="preserve"> к настоящему Договору, применяемых для комплектации туалетных комнат</w:t>
      </w:r>
      <w:r w:rsidR="008246E8" w:rsidRPr="00B4050A">
        <w:t>.</w:t>
      </w:r>
    </w:p>
    <w:p w14:paraId="51708D55" w14:textId="77777777" w:rsidR="007267A2" w:rsidRDefault="009E163B" w:rsidP="007267A2">
      <w:pPr>
        <w:ind w:right="-419" w:firstLine="709"/>
        <w:jc w:val="both"/>
      </w:pPr>
      <w:r w:rsidRPr="00B4050A">
        <w:t>4.10.</w:t>
      </w:r>
      <w:r w:rsidRPr="00B4050A">
        <w:tab/>
      </w:r>
      <w:r w:rsidR="00F63ED9" w:rsidRPr="00B4050A">
        <w:t>В течение 10 (Десяти) рабочих дней с момента подписания настоящего Договора Исполнитель обязан направить Заказчику:</w:t>
      </w:r>
    </w:p>
    <w:p w14:paraId="65EADCD4" w14:textId="77777777" w:rsidR="007267A2" w:rsidRPr="007267A2" w:rsidRDefault="00F63ED9" w:rsidP="007267A2">
      <w:pPr>
        <w:numPr>
          <w:ilvl w:val="0"/>
          <w:numId w:val="61"/>
        </w:numPr>
        <w:ind w:right="-419"/>
        <w:jc w:val="both"/>
      </w:pPr>
      <w:r w:rsidRPr="007267A2">
        <w:rPr>
          <w:spacing w:val="7"/>
        </w:rPr>
        <w:t xml:space="preserve">образцы </w:t>
      </w:r>
      <w:r w:rsidRPr="007267A2">
        <w:rPr>
          <w:spacing w:val="3"/>
        </w:rPr>
        <w:t>подписей лиц, которые будут подписывать выставляемые в адрес Заказчика первичные бухгалтерские документы (счета на оплату, счета-фактуры, и т.п.);</w:t>
      </w:r>
      <w:r w:rsidR="007267A2" w:rsidRPr="007267A2">
        <w:rPr>
          <w:spacing w:val="3"/>
        </w:rPr>
        <w:t xml:space="preserve"> </w:t>
      </w:r>
    </w:p>
    <w:p w14:paraId="7E26A0E1" w14:textId="77777777" w:rsidR="007267A2" w:rsidRDefault="00F63ED9" w:rsidP="007267A2">
      <w:pPr>
        <w:numPr>
          <w:ilvl w:val="0"/>
          <w:numId w:val="61"/>
        </w:numPr>
        <w:ind w:right="-419"/>
        <w:jc w:val="both"/>
      </w:pPr>
      <w:r w:rsidRPr="007267A2">
        <w:rPr>
          <w:spacing w:val="7"/>
        </w:rPr>
        <w:t>документы</w:t>
      </w:r>
      <w:r w:rsidRPr="007267A2">
        <w:rPr>
          <w:spacing w:val="3"/>
        </w:rPr>
        <w:t>, подтверждающие полномочия лиц, которые будут подписывать счета на оплату и счета-фактуры (заверенные надлежащим образом приказы, распоряжения, доверенности, копии банковских карточек или иные аналогичные документы) в случае, если право их подписи предоставлено иным лицам, кроме руководителя</w:t>
      </w:r>
      <w:r w:rsidRPr="007267A2">
        <w:rPr>
          <w:spacing w:val="7"/>
        </w:rPr>
        <w:t xml:space="preserve"> организации и главного бухгалтера.</w:t>
      </w:r>
    </w:p>
    <w:p w14:paraId="2AF6DF36" w14:textId="77777777" w:rsidR="007267A2" w:rsidRDefault="00F63ED9" w:rsidP="007267A2">
      <w:pPr>
        <w:ind w:right="-419"/>
        <w:jc w:val="both"/>
      </w:pPr>
      <w:r w:rsidRPr="00B4050A">
        <w:t>Исполнитель обязуется сообщать обо всех изменениях в перечне лиц, имеющих право подписи счетов-фактур и предоставлять Заказчику заверенные копии документов, подтверждающие полномочия этих лиц.</w:t>
      </w:r>
    </w:p>
    <w:p w14:paraId="5BDDDDAD" w14:textId="77777777" w:rsidR="00F63ED9" w:rsidRPr="00B4050A" w:rsidRDefault="00F63ED9" w:rsidP="007267A2">
      <w:pPr>
        <w:numPr>
          <w:ilvl w:val="1"/>
          <w:numId w:val="59"/>
        </w:numPr>
        <w:ind w:right="-419"/>
        <w:jc w:val="both"/>
      </w:pPr>
      <w:r w:rsidRPr="00B4050A">
        <w:t xml:space="preserve">Не реже одного раза в год, а </w:t>
      </w:r>
      <w:r w:rsidR="007267A2" w:rsidRPr="00B4050A">
        <w:t>также</w:t>
      </w:r>
      <w:r w:rsidRPr="00B4050A">
        <w:t xml:space="preserve"> по мере необходимости, Стороны осуществляют сверку расчетов за оказанные Услуги с оформлением двустороннего акта сверки расчетов. Акт сверки расчетов составляется заинтересованной стороной в двух экземплярах и подписывается Уполномоченными лицами Сторон. Сторона-Инициатор направляет в адрес Стороны-Получателя оригиналы акта сверки расчетов почтовой связью с уведомлением. В течение 10 (десяти) рабочих дней с момента получения акта сверки расчетов Сторона-Получатель должна подписать, заверить печатью, направить один экземпляр акта сверки расчетов в адрес Стороны-Инициатора или предоставить письменные мотивированные возражения по поводу достоверности содержащейся в нем информации.</w:t>
      </w:r>
    </w:p>
    <w:p w14:paraId="698E257D" w14:textId="77777777" w:rsidR="00F63ED9" w:rsidRPr="00B4050A" w:rsidRDefault="00F63ED9" w:rsidP="007267A2">
      <w:pPr>
        <w:numPr>
          <w:ilvl w:val="1"/>
          <w:numId w:val="59"/>
        </w:numPr>
        <w:ind w:right="-419"/>
        <w:jc w:val="both"/>
      </w:pPr>
      <w:r w:rsidRPr="00B4050A">
        <w:t>В случае если в течение 10 (Десяти) рабочих дней с момента акта сверки расчетов Сторона-Получатель не направляет в адрес Стороны-Инициатора подписанный акт сверки расчетов или письменные мотивированные возражения по поводу достоверности содержащейся в нем информации, Акт сверки расчетов считается признанным Стороной-Получателем без расхождений в редакции Стороны-Инициатора.</w:t>
      </w:r>
    </w:p>
    <w:p w14:paraId="0D411EFB" w14:textId="77777777" w:rsidR="00F63ED9" w:rsidRPr="00947788" w:rsidRDefault="00F63ED9" w:rsidP="00F63ED9">
      <w:pPr>
        <w:keepNext/>
        <w:tabs>
          <w:tab w:val="left" w:pos="284"/>
        </w:tabs>
        <w:spacing w:before="240" w:after="120"/>
        <w:ind w:right="-419"/>
        <w:jc w:val="center"/>
        <w:rPr>
          <w:b/>
          <w:bCs/>
        </w:rPr>
      </w:pPr>
      <w:r w:rsidRPr="00947788">
        <w:rPr>
          <w:b/>
          <w:bCs/>
        </w:rPr>
        <w:t>5. Ответственность сторон</w:t>
      </w:r>
    </w:p>
    <w:p w14:paraId="164E2C3F" w14:textId="77777777" w:rsidR="00F63ED9" w:rsidRPr="00947788" w:rsidRDefault="00F63ED9" w:rsidP="00F63ED9">
      <w:pPr>
        <w:keepNext/>
        <w:numPr>
          <w:ilvl w:val="1"/>
          <w:numId w:val="33"/>
        </w:numPr>
        <w:tabs>
          <w:tab w:val="left" w:pos="1134"/>
        </w:tabs>
        <w:spacing w:before="120" w:after="120"/>
        <w:ind w:left="0" w:right="-419" w:firstLine="540"/>
        <w:jc w:val="both"/>
      </w:pPr>
      <w:r w:rsidRPr="00947788">
        <w:t>Стороны несут ответственность за неисполнение или ненадлежащие исполнение своих обязанностей по настоящему Договору в соответствии с действующим законодательством РФ и условиями настоящего Договора.</w:t>
      </w:r>
    </w:p>
    <w:p w14:paraId="5004350B" w14:textId="77777777" w:rsidR="00F63ED9" w:rsidRPr="00947788" w:rsidRDefault="00F63ED9" w:rsidP="00F63ED9">
      <w:pPr>
        <w:keepNext/>
        <w:numPr>
          <w:ilvl w:val="1"/>
          <w:numId w:val="33"/>
        </w:numPr>
        <w:tabs>
          <w:tab w:val="left" w:pos="1134"/>
        </w:tabs>
        <w:spacing w:before="120" w:after="120"/>
        <w:ind w:left="0" w:right="-419" w:firstLine="540"/>
        <w:jc w:val="both"/>
      </w:pPr>
      <w:r w:rsidRPr="00947788">
        <w:t>Стороны не несут ответственности за частичное или полное невыполнение договорных обязательств, если оно явилось следствием обстоятельств непреодолимой силы, находящейся вне контроля Сторон, при условии письменного извещения другой стороны, в течение 5 (Пяти) календарных дней с момента наступления таких обстоятельств.</w:t>
      </w:r>
    </w:p>
    <w:p w14:paraId="4C73BDC3" w14:textId="77777777" w:rsidR="00F63ED9" w:rsidRPr="00947788" w:rsidRDefault="00F63ED9" w:rsidP="00F63ED9">
      <w:pPr>
        <w:keepNext/>
        <w:numPr>
          <w:ilvl w:val="1"/>
          <w:numId w:val="33"/>
        </w:numPr>
        <w:tabs>
          <w:tab w:val="left" w:pos="1134"/>
        </w:tabs>
        <w:spacing w:before="120" w:after="120"/>
        <w:ind w:left="0" w:right="-419" w:firstLine="540"/>
        <w:jc w:val="both"/>
        <w:rPr>
          <w:lang w:eastAsia="ja-JP"/>
        </w:rPr>
      </w:pPr>
      <w:r w:rsidRPr="00947788">
        <w:t xml:space="preserve">В случае обнаружения факта причинения ущерба имуществу и/или сотрудникам Заказчика, в т.ч. третьим лицам, вследствие исполнения или ненадлежащего исполнения Исполнителем настоящего Договора, а также в случае преднамеренного причинения сотрудниками Исполнителя ущерба или порчи имущества Заказчика, сотрудникам Заказчика и/или третьих лиц, Заказчик в течение пяти рабочих дней с момента причинения или обнаружения ущерба вызывает Исполнителя для составления двухстороннего акта о нанесении материального ущерба. </w:t>
      </w:r>
    </w:p>
    <w:p w14:paraId="0F43C8B8" w14:textId="77777777" w:rsidR="00F63ED9" w:rsidRPr="00947788" w:rsidRDefault="00F63ED9" w:rsidP="00F63ED9">
      <w:pPr>
        <w:keepNext/>
        <w:tabs>
          <w:tab w:val="left" w:pos="1134"/>
        </w:tabs>
        <w:spacing w:before="120" w:after="120"/>
        <w:ind w:right="-419"/>
        <w:jc w:val="both"/>
        <w:rPr>
          <w:lang w:eastAsia="ja-JP"/>
        </w:rPr>
      </w:pPr>
      <w:r w:rsidRPr="00947788">
        <w:tab/>
      </w:r>
      <w:r w:rsidRPr="00947788">
        <w:rPr>
          <w:lang w:eastAsia="ja-JP"/>
        </w:rPr>
        <w:t>После составления вышеуказанного акта, Стороны создают рабочую комиссию из представителей Заказчика и Исполнителя, которая выясняет причины причинения вреда, при этом Заказчик обязан предоставить рабочей комиссии все имеющиеся по данному факту материалы (видеозапись, фотографии, письменные доказательства и т.д.), а также иные документы, подтверждающие обстоятельства и размер причиненного ущерба</w:t>
      </w:r>
      <w:r w:rsidR="007A52B9">
        <w:rPr>
          <w:lang w:eastAsia="ja-JP"/>
        </w:rPr>
        <w:t xml:space="preserve"> (убытка)</w:t>
      </w:r>
      <w:r w:rsidRPr="00947788">
        <w:rPr>
          <w:lang w:eastAsia="ja-JP"/>
        </w:rPr>
        <w:t xml:space="preserve">. Если вина </w:t>
      </w:r>
      <w:r w:rsidRPr="00947788">
        <w:rPr>
          <w:lang w:eastAsia="ja-JP"/>
        </w:rPr>
        <w:lastRenderedPageBreak/>
        <w:t xml:space="preserve">Исполнителя доказана, Исполнитель обязан в полной мере возместить </w:t>
      </w:r>
      <w:r w:rsidR="00CB135F">
        <w:rPr>
          <w:lang w:eastAsia="ja-JP"/>
        </w:rPr>
        <w:t>убытки (</w:t>
      </w:r>
      <w:r w:rsidRPr="00947788">
        <w:rPr>
          <w:lang w:eastAsia="ja-JP"/>
        </w:rPr>
        <w:t>весь реальный действительный ущерб, в т.ч. неполученный доход, связанны</w:t>
      </w:r>
      <w:r w:rsidR="00025538">
        <w:rPr>
          <w:lang w:eastAsia="ja-JP"/>
        </w:rPr>
        <w:t>й</w:t>
      </w:r>
      <w:r w:rsidRPr="00947788">
        <w:rPr>
          <w:lang w:eastAsia="ja-JP"/>
        </w:rPr>
        <w:t xml:space="preserve"> с простоем (остановкой) оборудования Заказчика</w:t>
      </w:r>
      <w:r w:rsidR="00B35ACF">
        <w:rPr>
          <w:lang w:eastAsia="ja-JP"/>
        </w:rPr>
        <w:t>)</w:t>
      </w:r>
      <w:r w:rsidR="009239F2">
        <w:rPr>
          <w:lang w:eastAsia="ja-JP"/>
        </w:rPr>
        <w:t>, в том числе путем снижения суммы оплаты за оказанные услуги</w:t>
      </w:r>
      <w:r w:rsidRPr="00947788">
        <w:rPr>
          <w:lang w:eastAsia="ja-JP"/>
        </w:rPr>
        <w:t>.</w:t>
      </w:r>
    </w:p>
    <w:p w14:paraId="3677FD62" w14:textId="77777777" w:rsidR="00F63ED9" w:rsidRPr="00947788" w:rsidRDefault="00F63ED9" w:rsidP="00F63ED9">
      <w:pPr>
        <w:keepNext/>
        <w:tabs>
          <w:tab w:val="left" w:pos="1134"/>
        </w:tabs>
        <w:spacing w:before="120" w:after="120"/>
        <w:ind w:right="-419"/>
        <w:jc w:val="both"/>
        <w:rPr>
          <w:lang w:eastAsia="ja-JP"/>
        </w:rPr>
      </w:pPr>
      <w:r w:rsidRPr="00947788">
        <w:rPr>
          <w:lang w:eastAsia="ja-JP"/>
        </w:rPr>
        <w:tab/>
        <w:t>Акт о возмещении у</w:t>
      </w:r>
      <w:r w:rsidR="00CB135F">
        <w:rPr>
          <w:lang w:eastAsia="ja-JP"/>
        </w:rPr>
        <w:t>бытков</w:t>
      </w:r>
      <w:r w:rsidRPr="00947788">
        <w:rPr>
          <w:lang w:eastAsia="ja-JP"/>
        </w:rPr>
        <w:t>, с указанием размера и сроков возмещения у</w:t>
      </w:r>
      <w:r w:rsidR="00CB135F">
        <w:rPr>
          <w:lang w:eastAsia="ja-JP"/>
        </w:rPr>
        <w:t>бытков</w:t>
      </w:r>
      <w:r w:rsidRPr="00947788">
        <w:rPr>
          <w:lang w:eastAsia="ja-JP"/>
        </w:rPr>
        <w:t xml:space="preserve">, подписывается Сторонами по результатам рассмотрения перечисленных выше документов. </w:t>
      </w:r>
    </w:p>
    <w:p w14:paraId="34405778" w14:textId="77777777" w:rsidR="00F63ED9" w:rsidRPr="00947788" w:rsidRDefault="00F63ED9" w:rsidP="00F63ED9">
      <w:pPr>
        <w:keepNext/>
        <w:numPr>
          <w:ilvl w:val="1"/>
          <w:numId w:val="33"/>
        </w:numPr>
        <w:tabs>
          <w:tab w:val="left" w:pos="1134"/>
        </w:tabs>
        <w:spacing w:before="120" w:after="120"/>
        <w:ind w:left="0" w:right="-419" w:firstLine="540"/>
        <w:jc w:val="both"/>
      </w:pPr>
      <w:r w:rsidRPr="00947788">
        <w:t xml:space="preserve">В случае неисполнения или ненадлежащего исполнения своих обязательств </w:t>
      </w:r>
      <w:r w:rsidR="00CB135F">
        <w:t>Исполнителем</w:t>
      </w:r>
      <w:r w:rsidRPr="00947788">
        <w:t xml:space="preserve"> по настоящему Договору, </w:t>
      </w:r>
      <w:r w:rsidR="00CB135F">
        <w:t>Заказчик</w:t>
      </w:r>
      <w:r w:rsidRPr="00947788">
        <w:t xml:space="preserve"> вправе предъявить </w:t>
      </w:r>
      <w:r w:rsidR="00CB135F">
        <w:t>Исполнителю</w:t>
      </w:r>
      <w:r w:rsidRPr="00947788">
        <w:t xml:space="preserve"> требование об уплате пени в размере </w:t>
      </w:r>
      <w:r w:rsidR="00CF5A2F">
        <w:t>3</w:t>
      </w:r>
      <w:r w:rsidR="00CB135F" w:rsidRPr="00835A6A">
        <w:t>%</w:t>
      </w:r>
      <w:r w:rsidRPr="00835A6A">
        <w:t xml:space="preserve"> (</w:t>
      </w:r>
      <w:r w:rsidR="00835A6A" w:rsidRPr="00835A6A">
        <w:t>три</w:t>
      </w:r>
      <w:r w:rsidR="00CB135F" w:rsidRPr="00835A6A">
        <w:t xml:space="preserve"> процента</w:t>
      </w:r>
      <w:r w:rsidRPr="00835A6A">
        <w:t>)</w:t>
      </w:r>
      <w:r w:rsidRPr="00947788">
        <w:t xml:space="preserve"> </w:t>
      </w:r>
      <w:r w:rsidR="00CB135F">
        <w:t xml:space="preserve">от стоимости Услуг по соответствующему Объекту </w:t>
      </w:r>
      <w:r w:rsidRPr="00947788">
        <w:t xml:space="preserve">за каждый день неисполнения или ненадлежащего исполнения обязательств. Взыскание </w:t>
      </w:r>
      <w:r w:rsidR="00CB135F">
        <w:t xml:space="preserve">пеней </w:t>
      </w:r>
      <w:r w:rsidR="00313614">
        <w:t xml:space="preserve">является </w:t>
      </w:r>
      <w:r w:rsidRPr="00947788">
        <w:t xml:space="preserve">правом </w:t>
      </w:r>
      <w:r w:rsidR="00025538">
        <w:t>Заказчика</w:t>
      </w:r>
      <w:r w:rsidRPr="00947788">
        <w:t>.</w:t>
      </w:r>
    </w:p>
    <w:p w14:paraId="23685948" w14:textId="77777777" w:rsidR="00F63ED9" w:rsidRPr="00947788" w:rsidRDefault="00F63ED9" w:rsidP="00F63ED9">
      <w:pPr>
        <w:keepNext/>
        <w:numPr>
          <w:ilvl w:val="1"/>
          <w:numId w:val="33"/>
        </w:numPr>
        <w:tabs>
          <w:tab w:val="left" w:pos="1134"/>
        </w:tabs>
        <w:spacing w:before="120" w:after="120"/>
        <w:ind w:left="0" w:right="-419" w:firstLine="540"/>
        <w:jc w:val="both"/>
      </w:pPr>
      <w:r w:rsidRPr="00947788">
        <w:t>Исполнитель не несет ответственности за нарушение сроков оказания Услуг, произошедшее по вине Заказчика вследствие невыполнения им обязательств, предусмотренных п.2.2. настоящего Договора, при этом время вынужденного простоя оплачивается как рабочее.</w:t>
      </w:r>
    </w:p>
    <w:p w14:paraId="7535EBF4" w14:textId="77777777" w:rsidR="00F63ED9" w:rsidRPr="00947788" w:rsidRDefault="00F63ED9" w:rsidP="00F63ED9">
      <w:pPr>
        <w:keepNext/>
        <w:numPr>
          <w:ilvl w:val="0"/>
          <w:numId w:val="34"/>
        </w:numPr>
        <w:tabs>
          <w:tab w:val="left" w:pos="284"/>
        </w:tabs>
        <w:spacing w:before="240" w:after="120"/>
        <w:ind w:right="-419"/>
        <w:jc w:val="center"/>
        <w:rPr>
          <w:b/>
          <w:bCs/>
        </w:rPr>
      </w:pPr>
      <w:r w:rsidRPr="00947788">
        <w:rPr>
          <w:b/>
          <w:bCs/>
        </w:rPr>
        <w:t>Срок действия договора</w:t>
      </w:r>
    </w:p>
    <w:p w14:paraId="30A9F6D0" w14:textId="77777777" w:rsidR="00F63ED9" w:rsidRPr="00947788" w:rsidRDefault="00F63ED9" w:rsidP="00F63ED9">
      <w:pPr>
        <w:keepNext/>
        <w:numPr>
          <w:ilvl w:val="1"/>
          <w:numId w:val="35"/>
        </w:numPr>
        <w:tabs>
          <w:tab w:val="left" w:pos="1134"/>
        </w:tabs>
        <w:spacing w:before="120" w:after="120"/>
        <w:ind w:left="0" w:right="-419" w:firstLine="540"/>
        <w:jc w:val="both"/>
      </w:pPr>
      <w:r w:rsidRPr="00947788">
        <w:t xml:space="preserve">Настоящий Договор вступает в силу с момента его подписания, и действует в течение </w:t>
      </w:r>
      <w:r w:rsidR="002D4626">
        <w:t xml:space="preserve">одного </w:t>
      </w:r>
      <w:r w:rsidR="002D4626" w:rsidRPr="00947788">
        <w:t>года</w:t>
      </w:r>
      <w:r w:rsidRPr="00947788">
        <w:t xml:space="preserve">. </w:t>
      </w:r>
    </w:p>
    <w:p w14:paraId="036E571E" w14:textId="77777777" w:rsidR="00F63ED9" w:rsidRDefault="00F63ED9" w:rsidP="00F63ED9">
      <w:pPr>
        <w:keepNext/>
        <w:numPr>
          <w:ilvl w:val="1"/>
          <w:numId w:val="35"/>
        </w:numPr>
        <w:tabs>
          <w:tab w:val="left" w:pos="1134"/>
        </w:tabs>
        <w:spacing w:before="120" w:after="120"/>
        <w:ind w:left="0" w:right="-419" w:firstLine="540"/>
        <w:jc w:val="both"/>
      </w:pPr>
      <w:r w:rsidRPr="00947788">
        <w:t xml:space="preserve">Заказчик вправе в любое время отказаться от исполнения настоящего Договора, при условии уведомления об этом Исполнителя не менее чем за </w:t>
      </w:r>
      <w:r w:rsidR="006A5A96">
        <w:t>60</w:t>
      </w:r>
      <w:r w:rsidRPr="00947788">
        <w:t xml:space="preserve"> (</w:t>
      </w:r>
      <w:r w:rsidR="006A5A96">
        <w:t>шестьдесят</w:t>
      </w:r>
      <w:r w:rsidRPr="00947788">
        <w:t>) календарных дней до даты расторжения.</w:t>
      </w:r>
    </w:p>
    <w:p w14:paraId="3B10CD4D" w14:textId="77777777" w:rsidR="008E660E" w:rsidRPr="008E660E" w:rsidRDefault="00F63ED9" w:rsidP="008E660E">
      <w:pPr>
        <w:keepNext/>
        <w:numPr>
          <w:ilvl w:val="1"/>
          <w:numId w:val="35"/>
        </w:numPr>
        <w:tabs>
          <w:tab w:val="left" w:pos="1134"/>
        </w:tabs>
        <w:spacing w:before="120" w:after="120"/>
        <w:ind w:left="0" w:right="-419" w:firstLine="540"/>
        <w:jc w:val="both"/>
        <w:rPr>
          <w:bCs/>
        </w:rPr>
      </w:pPr>
      <w:r w:rsidRPr="008E660E">
        <w:t>Исполнитель вправе в любое время отказаться от исполнения настоящего Договора, при условии уведомления об этом Заказчика не менее чем за 60 (шестьдесят) календарных дней до даты расторжения.</w:t>
      </w:r>
    </w:p>
    <w:p w14:paraId="0EA0CDAE" w14:textId="77777777" w:rsidR="00F63ED9" w:rsidRPr="00260336" w:rsidRDefault="00F63ED9" w:rsidP="008E660E">
      <w:pPr>
        <w:keepNext/>
        <w:numPr>
          <w:ins w:id="3" w:author="Full Name" w:date="2013-11-06T14:27:00Z"/>
        </w:numPr>
        <w:tabs>
          <w:tab w:val="left" w:pos="1134"/>
        </w:tabs>
        <w:spacing w:before="120" w:after="120"/>
        <w:ind w:right="-419"/>
        <w:jc w:val="center"/>
        <w:rPr>
          <w:b/>
          <w:bCs/>
        </w:rPr>
      </w:pPr>
      <w:r w:rsidRPr="00260336">
        <w:rPr>
          <w:b/>
          <w:bCs/>
        </w:rPr>
        <w:t>7. Заключительные положения</w:t>
      </w:r>
    </w:p>
    <w:p w14:paraId="49FF435C" w14:textId="77777777" w:rsidR="00F63ED9" w:rsidRPr="00947788" w:rsidRDefault="00F63ED9" w:rsidP="00F63ED9">
      <w:pPr>
        <w:keepNext/>
        <w:numPr>
          <w:ilvl w:val="1"/>
          <w:numId w:val="36"/>
        </w:numPr>
        <w:tabs>
          <w:tab w:val="left" w:pos="1134"/>
        </w:tabs>
        <w:spacing w:before="120" w:after="120"/>
        <w:ind w:left="0" w:right="-419" w:firstLine="540"/>
        <w:jc w:val="both"/>
      </w:pPr>
      <w:r w:rsidRPr="00947788">
        <w:t>По всем иным вопросам, не предусмотренным настоящим Договором, Стороны руководствуются действующим законодательством РФ.</w:t>
      </w:r>
    </w:p>
    <w:p w14:paraId="60C7EE45" w14:textId="77777777" w:rsidR="00F63ED9" w:rsidRPr="00947788" w:rsidRDefault="00F63ED9" w:rsidP="00F63ED9">
      <w:pPr>
        <w:keepNext/>
        <w:numPr>
          <w:ilvl w:val="1"/>
          <w:numId w:val="36"/>
        </w:numPr>
        <w:tabs>
          <w:tab w:val="left" w:pos="1134"/>
        </w:tabs>
        <w:spacing w:before="120" w:after="120"/>
        <w:ind w:left="0" w:right="-419" w:firstLine="540"/>
        <w:jc w:val="both"/>
      </w:pPr>
      <w:r w:rsidRPr="00947788">
        <w:t>Все изменения к настоящему Договору оформляются дополнительными соглашениями к Договору.</w:t>
      </w:r>
    </w:p>
    <w:p w14:paraId="710CC2B3" w14:textId="77777777" w:rsidR="00F63ED9" w:rsidRPr="00947788" w:rsidRDefault="00F63ED9" w:rsidP="00F63ED9">
      <w:pPr>
        <w:keepNext/>
        <w:numPr>
          <w:ilvl w:val="1"/>
          <w:numId w:val="36"/>
        </w:numPr>
        <w:tabs>
          <w:tab w:val="left" w:pos="1134"/>
        </w:tabs>
        <w:spacing w:before="120" w:after="120"/>
        <w:ind w:left="0" w:right="-419" w:firstLine="540"/>
        <w:jc w:val="both"/>
      </w:pPr>
      <w:r w:rsidRPr="00947788">
        <w:t>Договор составлен в двух экземплярах, имеющих одинаковую юридическую силу, по одному для каждой из Сторон. Все Приложения, упомянутые в тексте настоящего Договора, являются его неотъемлемыми частями.</w:t>
      </w:r>
    </w:p>
    <w:p w14:paraId="119653FA" w14:textId="77777777" w:rsidR="00E46C72" w:rsidRDefault="00F63ED9" w:rsidP="00FB196F">
      <w:pPr>
        <w:keepNext/>
        <w:numPr>
          <w:ilvl w:val="1"/>
          <w:numId w:val="36"/>
        </w:numPr>
        <w:tabs>
          <w:tab w:val="left" w:pos="1134"/>
        </w:tabs>
        <w:spacing w:before="120" w:after="120"/>
        <w:ind w:left="0" w:right="-419" w:firstLine="540"/>
        <w:jc w:val="both"/>
      </w:pPr>
      <w:r w:rsidRPr="00947788">
        <w:t>Все споры и разногласия, которые могут возникнуть из настоящего Договора, будут решаться путем переговоров между Сторонами. В случае невозможности урегулирования споров и разногласий путем переговоров, они подлежат рассмотрению в Арбитражном суде</w:t>
      </w:r>
      <w:r w:rsidR="00025538">
        <w:t xml:space="preserve"> </w:t>
      </w:r>
      <w:r w:rsidR="007B1232">
        <w:t>Республики Башкортостан</w:t>
      </w:r>
      <w:r w:rsidRPr="00947788">
        <w:t>, в соответствии с действующим законодательством РФ.</w:t>
      </w:r>
    </w:p>
    <w:p w14:paraId="4F20568A" w14:textId="77777777" w:rsidR="00F63ED9" w:rsidRPr="00947788" w:rsidRDefault="00F63ED9" w:rsidP="00FB196F">
      <w:pPr>
        <w:keepNext/>
        <w:numPr>
          <w:ilvl w:val="1"/>
          <w:numId w:val="36"/>
        </w:numPr>
        <w:tabs>
          <w:tab w:val="left" w:pos="1134"/>
        </w:tabs>
        <w:spacing w:before="120" w:after="120"/>
        <w:ind w:left="0" w:right="-419" w:firstLine="540"/>
        <w:jc w:val="both"/>
      </w:pPr>
      <w:r w:rsidRPr="00947788">
        <w:t>Стороны подтверждают, что лица, подписывающие настоящий Договор, Приложения и Дополнения к Договору от имени Исполнителя и Заказчика, имеют права и полномочия сделать это, к чему были приняты все необходимые меры и выполнены все действия в соответствии с</w:t>
      </w:r>
      <w:r w:rsidR="00E46C72">
        <w:t xml:space="preserve"> </w:t>
      </w:r>
      <w:r w:rsidR="00E46C72">
        <w:lastRenderedPageBreak/>
        <w:t>у</w:t>
      </w:r>
      <w:r w:rsidRPr="00947788">
        <w:t>чредительными документами и применимыми законами Российской Федерации, разрешающими Сторонам подписать Договор.</w:t>
      </w:r>
    </w:p>
    <w:p w14:paraId="26A4D93B" w14:textId="77777777" w:rsidR="00F63ED9" w:rsidRPr="00947788" w:rsidRDefault="00F63ED9" w:rsidP="00F63ED9">
      <w:pPr>
        <w:keepNext/>
        <w:numPr>
          <w:ilvl w:val="1"/>
          <w:numId w:val="36"/>
        </w:numPr>
        <w:tabs>
          <w:tab w:val="left" w:pos="1134"/>
        </w:tabs>
        <w:spacing w:before="120" w:after="120"/>
        <w:ind w:left="0" w:right="-419" w:firstLine="540"/>
        <w:jc w:val="both"/>
      </w:pPr>
      <w:r w:rsidRPr="00947788">
        <w:t>На момент подписания неотъемлемыми частями настоящего Договора являются следующие Приложения:</w:t>
      </w:r>
    </w:p>
    <w:p w14:paraId="1D2E71E5" w14:textId="77777777" w:rsidR="00F63ED9" w:rsidRPr="00947788" w:rsidRDefault="00F63ED9" w:rsidP="00F63ED9">
      <w:pPr>
        <w:keepNext/>
        <w:tabs>
          <w:tab w:val="left" w:pos="1560"/>
        </w:tabs>
        <w:spacing w:before="120" w:after="120"/>
        <w:ind w:left="1560" w:right="-419" w:hanging="426"/>
      </w:pPr>
      <w:r w:rsidRPr="00947788">
        <w:t>1.</w:t>
      </w:r>
      <w:r w:rsidRPr="00947788">
        <w:tab/>
        <w:t>Приложение №</w:t>
      </w:r>
      <w:r w:rsidR="009A2321">
        <w:t xml:space="preserve"> </w:t>
      </w:r>
      <w:r w:rsidRPr="00947788">
        <w:t xml:space="preserve">1 «Адреса зданий, площади и стоимость </w:t>
      </w:r>
      <w:r w:rsidR="0030411C">
        <w:t xml:space="preserve">оказания </w:t>
      </w:r>
      <w:r w:rsidRPr="00947788">
        <w:t>Услуг</w:t>
      </w:r>
      <w:r w:rsidR="0030411C">
        <w:t xml:space="preserve"> по комплексной уборке</w:t>
      </w:r>
      <w:r w:rsidRPr="00947788">
        <w:t>».</w:t>
      </w:r>
    </w:p>
    <w:p w14:paraId="19D42048" w14:textId="77777777" w:rsidR="00F63ED9" w:rsidRPr="00947788" w:rsidRDefault="00F63ED9" w:rsidP="00F63ED9">
      <w:pPr>
        <w:keepNext/>
        <w:tabs>
          <w:tab w:val="left" w:pos="1560"/>
        </w:tabs>
        <w:spacing w:before="120" w:after="120"/>
        <w:ind w:left="1560" w:right="-419" w:hanging="426"/>
      </w:pPr>
      <w:r w:rsidRPr="00947788">
        <w:t>2.</w:t>
      </w:r>
      <w:r w:rsidRPr="00947788">
        <w:tab/>
        <w:t>Приложение №</w:t>
      </w:r>
      <w:r w:rsidR="009A2321">
        <w:t xml:space="preserve"> </w:t>
      </w:r>
      <w:r w:rsidRPr="00947788">
        <w:t>2 «Технологическая программа уборки».</w:t>
      </w:r>
    </w:p>
    <w:p w14:paraId="79E72592" w14:textId="77777777" w:rsidR="00F63ED9" w:rsidRPr="00947788" w:rsidRDefault="00F63ED9" w:rsidP="00F63ED9">
      <w:pPr>
        <w:keepNext/>
        <w:tabs>
          <w:tab w:val="left" w:pos="1560"/>
        </w:tabs>
        <w:spacing w:before="120" w:after="120"/>
        <w:ind w:left="1560" w:right="-419" w:hanging="426"/>
      </w:pPr>
      <w:r w:rsidRPr="00947788">
        <w:t>3.</w:t>
      </w:r>
      <w:r w:rsidRPr="00947788">
        <w:tab/>
        <w:t>Приложение №</w:t>
      </w:r>
      <w:r w:rsidR="009A2321">
        <w:t xml:space="preserve"> </w:t>
      </w:r>
      <w:r w:rsidRPr="00947788">
        <w:t>3 «Перечень</w:t>
      </w:r>
      <w:r w:rsidR="002A1AC4">
        <w:t xml:space="preserve"> основных расходных материалов и порядок их доставки</w:t>
      </w:r>
      <w:r w:rsidRPr="00947788">
        <w:t>»</w:t>
      </w:r>
      <w:r w:rsidR="00306341">
        <w:t>.</w:t>
      </w:r>
    </w:p>
    <w:p w14:paraId="339953D1" w14:textId="77777777" w:rsidR="00F63ED9" w:rsidRPr="00947788" w:rsidRDefault="00F63ED9" w:rsidP="00F63ED9">
      <w:pPr>
        <w:keepNext/>
        <w:tabs>
          <w:tab w:val="left" w:pos="1560"/>
        </w:tabs>
        <w:spacing w:before="120" w:after="120"/>
        <w:ind w:left="1560" w:right="-419" w:hanging="426"/>
      </w:pPr>
      <w:r w:rsidRPr="00947788">
        <w:t>4.</w:t>
      </w:r>
      <w:r w:rsidRPr="00947788">
        <w:tab/>
        <w:t>Приложение №</w:t>
      </w:r>
      <w:r w:rsidR="009A2321">
        <w:t xml:space="preserve"> </w:t>
      </w:r>
      <w:r w:rsidRPr="00947788">
        <w:t>4 «</w:t>
      </w:r>
      <w:r w:rsidR="002A1AC4">
        <w:t>Акт приема на обслуживание</w:t>
      </w:r>
      <w:r w:rsidRPr="00947788">
        <w:t>».</w:t>
      </w:r>
    </w:p>
    <w:p w14:paraId="1C31437B" w14:textId="77777777" w:rsidR="00F63ED9" w:rsidRPr="00947788" w:rsidRDefault="002A1AC4" w:rsidP="00F63ED9">
      <w:pPr>
        <w:keepNext/>
        <w:tabs>
          <w:tab w:val="left" w:pos="1560"/>
        </w:tabs>
        <w:spacing w:before="120" w:after="120"/>
        <w:ind w:left="1560" w:right="-419" w:hanging="426"/>
      </w:pPr>
      <w:r>
        <w:t>5</w:t>
      </w:r>
      <w:r w:rsidR="00F63ED9" w:rsidRPr="00947788">
        <w:t>.</w:t>
      </w:r>
      <w:r w:rsidR="00F63ED9" w:rsidRPr="00947788">
        <w:tab/>
        <w:t>Приложение №</w:t>
      </w:r>
      <w:r w:rsidR="009A2321">
        <w:t xml:space="preserve"> </w:t>
      </w:r>
      <w:r w:rsidR="00F63ED9" w:rsidRPr="00947788">
        <w:t>5 «</w:t>
      </w:r>
      <w:r>
        <w:t>Список Уполномоченных лиц Сторон</w:t>
      </w:r>
      <w:r w:rsidR="00F63ED9" w:rsidRPr="00947788">
        <w:t>».</w:t>
      </w:r>
    </w:p>
    <w:p w14:paraId="28F69542" w14:textId="77777777" w:rsidR="00F63ED9" w:rsidRDefault="002A1AC4" w:rsidP="00F63ED9">
      <w:pPr>
        <w:keepNext/>
        <w:tabs>
          <w:tab w:val="left" w:pos="1560"/>
        </w:tabs>
        <w:spacing w:before="120" w:after="120"/>
        <w:ind w:left="1560" w:right="-419" w:hanging="426"/>
      </w:pPr>
      <w:r>
        <w:t>6</w:t>
      </w:r>
      <w:r w:rsidR="00F63ED9" w:rsidRPr="00947788">
        <w:t>.</w:t>
      </w:r>
      <w:r w:rsidR="00F63ED9" w:rsidRPr="00947788">
        <w:tab/>
        <w:t>Приложение №</w:t>
      </w:r>
      <w:r w:rsidR="009A2321">
        <w:t xml:space="preserve"> </w:t>
      </w:r>
      <w:r w:rsidR="00F63ED9" w:rsidRPr="00947788">
        <w:t>6 «</w:t>
      </w:r>
      <w:r w:rsidRPr="00947788">
        <w:t>Лист приема качества Услу</w:t>
      </w:r>
      <w:r>
        <w:t>г</w:t>
      </w:r>
      <w:r w:rsidR="00F63ED9" w:rsidRPr="00947788">
        <w:t>».</w:t>
      </w:r>
    </w:p>
    <w:p w14:paraId="16C8DB12" w14:textId="77777777" w:rsidR="009A2321" w:rsidRPr="00947788" w:rsidRDefault="009A2321" w:rsidP="00F63ED9">
      <w:pPr>
        <w:keepNext/>
        <w:tabs>
          <w:tab w:val="left" w:pos="1560"/>
        </w:tabs>
        <w:spacing w:before="120" w:after="120"/>
        <w:ind w:left="1560" w:right="-419" w:hanging="426"/>
      </w:pPr>
      <w:r>
        <w:t>7.</w:t>
      </w:r>
      <w:r>
        <w:tab/>
        <w:t>Приложение № 7 «Акт корректировки объемов услуг»</w:t>
      </w:r>
      <w:r w:rsidR="00306341">
        <w:t>.</w:t>
      </w:r>
    </w:p>
    <w:p w14:paraId="32891011" w14:textId="77777777" w:rsidR="00F63ED9" w:rsidRPr="00947788" w:rsidRDefault="00F63ED9" w:rsidP="00F63ED9">
      <w:pPr>
        <w:keepNext/>
        <w:tabs>
          <w:tab w:val="left" w:pos="1560"/>
        </w:tabs>
        <w:spacing w:before="120" w:after="120"/>
        <w:ind w:left="1134" w:right="-419"/>
      </w:pPr>
    </w:p>
    <w:p w14:paraId="4F3A1D70" w14:textId="77777777" w:rsidR="00F63ED9" w:rsidRPr="00947788" w:rsidRDefault="00F63ED9" w:rsidP="00307DE9">
      <w:pPr>
        <w:keepNext/>
        <w:tabs>
          <w:tab w:val="left" w:pos="284"/>
        </w:tabs>
        <w:spacing w:before="240" w:after="120"/>
        <w:ind w:right="-419"/>
        <w:jc w:val="center"/>
        <w:rPr>
          <w:b/>
          <w:bCs/>
        </w:rPr>
      </w:pPr>
      <w:r w:rsidRPr="00947788">
        <w:rPr>
          <w:b/>
          <w:bCs/>
        </w:rPr>
        <w:t>8. Адреса и банковские реквизиты Сторон</w:t>
      </w:r>
    </w:p>
    <w:tbl>
      <w:tblPr>
        <w:tblW w:w="10348" w:type="dxa"/>
        <w:tblInd w:w="108" w:type="dxa"/>
        <w:tblLook w:val="00A0" w:firstRow="1" w:lastRow="0" w:firstColumn="1" w:lastColumn="0" w:noHBand="0" w:noVBand="0"/>
      </w:tblPr>
      <w:tblGrid>
        <w:gridCol w:w="4780"/>
        <w:gridCol w:w="5568"/>
      </w:tblGrid>
      <w:tr w:rsidR="00F63ED9" w:rsidRPr="00AA650A" w14:paraId="5808A72B" w14:textId="77777777" w:rsidTr="005C53C6">
        <w:tc>
          <w:tcPr>
            <w:tcW w:w="4780" w:type="dxa"/>
          </w:tcPr>
          <w:p w14:paraId="0388338C" w14:textId="77777777" w:rsidR="00F63ED9" w:rsidRPr="00AA650A" w:rsidRDefault="00F63ED9">
            <w:pPr>
              <w:keepNext/>
              <w:tabs>
                <w:tab w:val="left" w:pos="284"/>
              </w:tabs>
              <w:spacing w:after="120"/>
              <w:ind w:right="-419"/>
              <w:jc w:val="center"/>
              <w:rPr>
                <w:b/>
                <w:bCs/>
              </w:rPr>
            </w:pPr>
            <w:r w:rsidRPr="00AA650A">
              <w:rPr>
                <w:b/>
                <w:bCs/>
              </w:rPr>
              <w:t>Заказчик:</w:t>
            </w:r>
          </w:p>
        </w:tc>
        <w:tc>
          <w:tcPr>
            <w:tcW w:w="5568" w:type="dxa"/>
          </w:tcPr>
          <w:p w14:paraId="1B2E3DE1" w14:textId="77777777" w:rsidR="00F63ED9" w:rsidRPr="00AA650A" w:rsidRDefault="00F63ED9">
            <w:pPr>
              <w:keepNext/>
              <w:tabs>
                <w:tab w:val="left" w:pos="284"/>
              </w:tabs>
              <w:spacing w:after="120"/>
              <w:ind w:right="-419"/>
              <w:jc w:val="center"/>
              <w:rPr>
                <w:b/>
                <w:bCs/>
              </w:rPr>
            </w:pPr>
            <w:r w:rsidRPr="00AA650A">
              <w:rPr>
                <w:b/>
                <w:bCs/>
              </w:rPr>
              <w:t>Исполнитель:</w:t>
            </w:r>
          </w:p>
        </w:tc>
      </w:tr>
      <w:tr w:rsidR="00F63ED9" w:rsidRPr="00AA650A" w14:paraId="41E35BF9" w14:textId="77777777" w:rsidTr="005C53C6">
        <w:trPr>
          <w:trHeight w:val="449"/>
        </w:trPr>
        <w:tc>
          <w:tcPr>
            <w:tcW w:w="4780" w:type="dxa"/>
          </w:tcPr>
          <w:p w14:paraId="5F0212EE" w14:textId="77777777" w:rsidR="00F63ED9" w:rsidRPr="00AA650A" w:rsidRDefault="00EF5437" w:rsidP="00EF5437">
            <w:pPr>
              <w:keepNext/>
              <w:tabs>
                <w:tab w:val="left" w:pos="284"/>
              </w:tabs>
              <w:spacing w:after="120"/>
              <w:ind w:right="-419"/>
              <w:jc w:val="center"/>
              <w:rPr>
                <w:b/>
                <w:bCs/>
              </w:rPr>
            </w:pPr>
            <w:r w:rsidRPr="00AA650A">
              <w:rPr>
                <w:b/>
                <w:bCs/>
              </w:rPr>
              <w:t>П</w:t>
            </w:r>
            <w:r w:rsidR="00F63ED9" w:rsidRPr="00AA650A">
              <w:rPr>
                <w:b/>
                <w:bCs/>
              </w:rPr>
              <w:t>АО «</w:t>
            </w:r>
            <w:r w:rsidRPr="00AA650A">
              <w:rPr>
                <w:b/>
                <w:bCs/>
              </w:rPr>
              <w:t>Башинформсвязь</w:t>
            </w:r>
            <w:r w:rsidR="00F63ED9" w:rsidRPr="00AA650A">
              <w:rPr>
                <w:b/>
                <w:bCs/>
              </w:rPr>
              <w:t>»</w:t>
            </w:r>
          </w:p>
        </w:tc>
        <w:tc>
          <w:tcPr>
            <w:tcW w:w="5568" w:type="dxa"/>
          </w:tcPr>
          <w:p w14:paraId="6D9D2D65" w14:textId="77777777" w:rsidR="00F63ED9" w:rsidRPr="00AA650A" w:rsidRDefault="00F63ED9" w:rsidP="007F35AC">
            <w:pPr>
              <w:keepNext/>
              <w:tabs>
                <w:tab w:val="left" w:pos="284"/>
              </w:tabs>
              <w:spacing w:after="120"/>
              <w:ind w:right="-419"/>
              <w:jc w:val="center"/>
              <w:rPr>
                <w:b/>
                <w:bCs/>
              </w:rPr>
            </w:pPr>
          </w:p>
        </w:tc>
      </w:tr>
      <w:tr w:rsidR="00F63ED9" w:rsidRPr="00AA650A" w14:paraId="23718296" w14:textId="77777777" w:rsidTr="005C53C6">
        <w:tc>
          <w:tcPr>
            <w:tcW w:w="4780" w:type="dxa"/>
          </w:tcPr>
          <w:p w14:paraId="4A4C4908" w14:textId="77777777" w:rsidR="00F63ED9" w:rsidRPr="00AA650A" w:rsidRDefault="00307DE9" w:rsidP="00EF5437">
            <w:pPr>
              <w:keepNext/>
              <w:tabs>
                <w:tab w:val="left" w:pos="284"/>
              </w:tabs>
              <w:spacing w:after="120"/>
              <w:ind w:right="-419"/>
            </w:pPr>
            <w:r w:rsidRPr="00AA650A">
              <w:t xml:space="preserve">ИНН </w:t>
            </w:r>
            <w:r w:rsidR="00EF5437" w:rsidRPr="00AA650A">
              <w:t>0274018377</w:t>
            </w:r>
            <w:r w:rsidRPr="00AA650A">
              <w:t xml:space="preserve">/КПП </w:t>
            </w:r>
            <w:r w:rsidR="00EF5437" w:rsidRPr="00AA650A">
              <w:t>99750001</w:t>
            </w:r>
          </w:p>
        </w:tc>
        <w:tc>
          <w:tcPr>
            <w:tcW w:w="5568" w:type="dxa"/>
          </w:tcPr>
          <w:p w14:paraId="6B9A8F1F" w14:textId="77777777" w:rsidR="00F63ED9" w:rsidRPr="00AA650A" w:rsidRDefault="00F63ED9" w:rsidP="005C53C6">
            <w:pPr>
              <w:keepNext/>
              <w:tabs>
                <w:tab w:val="left" w:pos="284"/>
              </w:tabs>
              <w:spacing w:after="120"/>
              <w:ind w:right="-419"/>
              <w:rPr>
                <w:b/>
                <w:bCs/>
              </w:rPr>
            </w:pPr>
            <w:r w:rsidRPr="00AA650A">
              <w:t xml:space="preserve">ИНН </w:t>
            </w:r>
            <w:r w:rsidR="005C53C6">
              <w:t>_____</w:t>
            </w:r>
            <w:r w:rsidRPr="00AA650A">
              <w:t>/КПП</w:t>
            </w:r>
            <w:r w:rsidR="007F35AC" w:rsidRPr="00AA650A">
              <w:t xml:space="preserve"> </w:t>
            </w:r>
            <w:r w:rsidR="005C53C6">
              <w:t>_______</w:t>
            </w:r>
          </w:p>
        </w:tc>
      </w:tr>
      <w:tr w:rsidR="00F63ED9" w:rsidRPr="00AA650A" w14:paraId="5C59B1AC" w14:textId="77777777" w:rsidTr="005C53C6">
        <w:tc>
          <w:tcPr>
            <w:tcW w:w="4780" w:type="dxa"/>
          </w:tcPr>
          <w:p w14:paraId="54AB84BD" w14:textId="77777777" w:rsidR="005C53C6" w:rsidRDefault="005C53C6" w:rsidP="005C53C6">
            <w:pPr>
              <w:keepNext/>
              <w:tabs>
                <w:tab w:val="left" w:pos="284"/>
              </w:tabs>
              <w:spacing w:after="120"/>
              <w:ind w:right="-419"/>
            </w:pPr>
            <w:r>
              <w:t>Адрес местонахождения</w:t>
            </w:r>
            <w:r w:rsidRPr="00AA650A">
              <w:t xml:space="preserve">: 450000, </w:t>
            </w:r>
          </w:p>
          <w:p w14:paraId="5310351B" w14:textId="77777777" w:rsidR="005C53C6" w:rsidRPr="00AA650A" w:rsidRDefault="005C53C6" w:rsidP="005C53C6">
            <w:pPr>
              <w:keepNext/>
              <w:tabs>
                <w:tab w:val="left" w:pos="284"/>
              </w:tabs>
              <w:spacing w:after="120"/>
              <w:ind w:right="-419"/>
            </w:pPr>
            <w:r w:rsidRPr="00AA650A">
              <w:t xml:space="preserve">Республика Башкортостан, г. Уфа, </w:t>
            </w:r>
          </w:p>
          <w:p w14:paraId="2FD21C9C" w14:textId="77777777" w:rsidR="00F63ED9" w:rsidRPr="00AA650A" w:rsidRDefault="005C53C6" w:rsidP="005C53C6">
            <w:pPr>
              <w:keepNext/>
              <w:tabs>
                <w:tab w:val="left" w:pos="284"/>
              </w:tabs>
              <w:spacing w:after="120"/>
              <w:ind w:right="-419"/>
              <w:rPr>
                <w:b/>
                <w:bCs/>
              </w:rPr>
            </w:pPr>
            <w:r w:rsidRPr="00AA650A">
              <w:t>ул. Ленина, д. 32/1</w:t>
            </w:r>
          </w:p>
        </w:tc>
        <w:tc>
          <w:tcPr>
            <w:tcW w:w="5568" w:type="dxa"/>
          </w:tcPr>
          <w:p w14:paraId="2AA0514F" w14:textId="77777777" w:rsidR="005C53C6" w:rsidRPr="00AA650A" w:rsidRDefault="00F63ED9" w:rsidP="005C53C6">
            <w:pPr>
              <w:keepNext/>
              <w:tabs>
                <w:tab w:val="left" w:pos="284"/>
              </w:tabs>
              <w:spacing w:after="120"/>
              <w:ind w:right="-419"/>
              <w:rPr>
                <w:b/>
                <w:bCs/>
                <w:lang w:val="en-US"/>
              </w:rPr>
            </w:pPr>
            <w:r w:rsidRPr="00AA650A">
              <w:t>Юр. адрес:</w:t>
            </w:r>
            <w:r w:rsidR="007E398D" w:rsidRPr="00AA650A">
              <w:t xml:space="preserve"> </w:t>
            </w:r>
          </w:p>
          <w:p w14:paraId="635C05DC" w14:textId="77777777" w:rsidR="00F63ED9" w:rsidRPr="00AA650A" w:rsidRDefault="00F63ED9" w:rsidP="007F35AC">
            <w:pPr>
              <w:rPr>
                <w:b/>
                <w:bCs/>
                <w:lang w:val="en-US"/>
              </w:rPr>
            </w:pPr>
          </w:p>
        </w:tc>
      </w:tr>
      <w:tr w:rsidR="00F63ED9" w:rsidRPr="00AA650A" w14:paraId="062119C3" w14:textId="77777777" w:rsidTr="005C53C6">
        <w:tc>
          <w:tcPr>
            <w:tcW w:w="4780" w:type="dxa"/>
          </w:tcPr>
          <w:p w14:paraId="7801EAC6" w14:textId="77777777" w:rsidR="00F63ED9" w:rsidRPr="00AA650A" w:rsidRDefault="005C53C6" w:rsidP="00562A28">
            <w:pPr>
              <w:keepNext/>
              <w:tabs>
                <w:tab w:val="left" w:pos="284"/>
              </w:tabs>
              <w:spacing w:after="120"/>
              <w:ind w:right="-419"/>
              <w:rPr>
                <w:b/>
                <w:bCs/>
              </w:rPr>
            </w:pPr>
            <w:r w:rsidRPr="00AA650A">
              <w:t>р/с 407 028 109 000 000 056 74</w:t>
            </w:r>
          </w:p>
        </w:tc>
        <w:tc>
          <w:tcPr>
            <w:tcW w:w="5568" w:type="dxa"/>
          </w:tcPr>
          <w:p w14:paraId="7C989F38" w14:textId="77777777" w:rsidR="00F63ED9" w:rsidRPr="00AA650A" w:rsidRDefault="007F35AC" w:rsidP="005C53C6">
            <w:pPr>
              <w:keepNext/>
              <w:tabs>
                <w:tab w:val="left" w:pos="284"/>
              </w:tabs>
              <w:spacing w:after="120"/>
              <w:ind w:right="-419"/>
            </w:pPr>
            <w:r w:rsidRPr="00AA650A">
              <w:t>Почтовый</w:t>
            </w:r>
            <w:r w:rsidR="00F63ED9" w:rsidRPr="00AA650A">
              <w:t xml:space="preserve"> адрес: </w:t>
            </w:r>
          </w:p>
        </w:tc>
      </w:tr>
      <w:tr w:rsidR="00F63ED9" w:rsidRPr="00AA650A" w14:paraId="138925EB" w14:textId="77777777" w:rsidTr="005C53C6">
        <w:tc>
          <w:tcPr>
            <w:tcW w:w="4780" w:type="dxa"/>
          </w:tcPr>
          <w:p w14:paraId="3EE60F67" w14:textId="77777777" w:rsidR="00F63ED9" w:rsidRPr="00AA650A" w:rsidRDefault="005C53C6" w:rsidP="00562A28">
            <w:pPr>
              <w:keepNext/>
              <w:tabs>
                <w:tab w:val="left" w:pos="284"/>
              </w:tabs>
              <w:spacing w:after="120"/>
              <w:ind w:right="-419"/>
              <w:rPr>
                <w:b/>
                <w:bCs/>
              </w:rPr>
            </w:pPr>
            <w:r w:rsidRPr="00AA650A">
              <w:t>в ОАО АБ «Россия»</w:t>
            </w:r>
          </w:p>
        </w:tc>
        <w:tc>
          <w:tcPr>
            <w:tcW w:w="5568" w:type="dxa"/>
          </w:tcPr>
          <w:p w14:paraId="1AE9B9C9" w14:textId="77777777" w:rsidR="00F63ED9" w:rsidRPr="00AA650A" w:rsidRDefault="00F63ED9" w:rsidP="005C53C6">
            <w:pPr>
              <w:keepNext/>
              <w:tabs>
                <w:tab w:val="left" w:pos="284"/>
              </w:tabs>
              <w:spacing w:after="120"/>
              <w:ind w:right="-419"/>
              <w:rPr>
                <w:b/>
                <w:bCs/>
              </w:rPr>
            </w:pPr>
            <w:r w:rsidRPr="00AA650A">
              <w:t xml:space="preserve">р/с </w:t>
            </w:r>
          </w:p>
        </w:tc>
      </w:tr>
      <w:tr w:rsidR="00F63ED9" w:rsidRPr="00AA650A" w14:paraId="2269CB68" w14:textId="77777777" w:rsidTr="005C53C6">
        <w:tc>
          <w:tcPr>
            <w:tcW w:w="4780" w:type="dxa"/>
          </w:tcPr>
          <w:p w14:paraId="0F80704E" w14:textId="77777777" w:rsidR="00F63ED9" w:rsidRPr="00AA650A" w:rsidRDefault="005C53C6" w:rsidP="005C53C6">
            <w:pPr>
              <w:keepNext/>
              <w:tabs>
                <w:tab w:val="left" w:pos="284"/>
              </w:tabs>
              <w:spacing w:after="120"/>
              <w:ind w:right="-419"/>
            </w:pPr>
            <w:r w:rsidRPr="00AA650A">
              <w:t xml:space="preserve">к/с 301 018 108 000 000 008 61, </w:t>
            </w:r>
          </w:p>
        </w:tc>
        <w:tc>
          <w:tcPr>
            <w:tcW w:w="5568" w:type="dxa"/>
          </w:tcPr>
          <w:p w14:paraId="4D612233" w14:textId="77777777" w:rsidR="00F63ED9" w:rsidRPr="005C53C6" w:rsidRDefault="005C53C6" w:rsidP="007F35AC">
            <w:pPr>
              <w:keepNext/>
              <w:tabs>
                <w:tab w:val="left" w:pos="284"/>
              </w:tabs>
              <w:spacing w:after="120"/>
              <w:ind w:right="-419"/>
              <w:rPr>
                <w:bCs/>
              </w:rPr>
            </w:pPr>
            <w:r w:rsidRPr="005C53C6">
              <w:rPr>
                <w:bCs/>
              </w:rPr>
              <w:t>к/с</w:t>
            </w:r>
          </w:p>
        </w:tc>
      </w:tr>
      <w:tr w:rsidR="00F63ED9" w:rsidRPr="00AA650A" w14:paraId="362FB25C" w14:textId="77777777" w:rsidTr="005C53C6">
        <w:tc>
          <w:tcPr>
            <w:tcW w:w="4780" w:type="dxa"/>
          </w:tcPr>
          <w:p w14:paraId="4FAD1631" w14:textId="77777777" w:rsidR="00F63ED9" w:rsidRPr="00AA650A" w:rsidRDefault="00F63ED9" w:rsidP="003660A4">
            <w:pPr>
              <w:keepNext/>
              <w:tabs>
                <w:tab w:val="left" w:pos="284"/>
              </w:tabs>
              <w:spacing w:after="120"/>
              <w:ind w:right="-419"/>
            </w:pPr>
            <w:r w:rsidRPr="00AA650A">
              <w:t>БИК</w:t>
            </w:r>
            <w:r w:rsidR="00307DE9" w:rsidRPr="00AA650A">
              <w:t xml:space="preserve"> 044</w:t>
            </w:r>
            <w:r w:rsidR="003660A4" w:rsidRPr="00AA650A">
              <w:t>030861</w:t>
            </w:r>
          </w:p>
        </w:tc>
        <w:tc>
          <w:tcPr>
            <w:tcW w:w="5568" w:type="dxa"/>
          </w:tcPr>
          <w:p w14:paraId="3E394598" w14:textId="77777777" w:rsidR="00F63ED9" w:rsidRPr="00AA650A" w:rsidRDefault="00F63ED9" w:rsidP="005C53C6">
            <w:pPr>
              <w:keepNext/>
              <w:tabs>
                <w:tab w:val="left" w:pos="284"/>
              </w:tabs>
              <w:spacing w:after="120"/>
              <w:ind w:right="-419"/>
              <w:rPr>
                <w:b/>
                <w:bCs/>
                <w:lang w:val="en-US"/>
              </w:rPr>
            </w:pPr>
            <w:r w:rsidRPr="00AA650A">
              <w:t>БИК</w:t>
            </w:r>
            <w:r w:rsidR="00EC0C1C" w:rsidRPr="00AA650A">
              <w:t xml:space="preserve"> </w:t>
            </w:r>
          </w:p>
        </w:tc>
      </w:tr>
      <w:tr w:rsidR="00F63ED9" w:rsidRPr="00AA650A" w14:paraId="0511DC85" w14:textId="77777777" w:rsidTr="005C53C6">
        <w:trPr>
          <w:trHeight w:val="856"/>
        </w:trPr>
        <w:tc>
          <w:tcPr>
            <w:tcW w:w="4780" w:type="dxa"/>
          </w:tcPr>
          <w:p w14:paraId="5EDA3A9A" w14:textId="77777777" w:rsidR="00F63ED9" w:rsidRPr="00AA650A" w:rsidRDefault="00F63ED9" w:rsidP="007F35AC">
            <w:pPr>
              <w:keepNext/>
              <w:tabs>
                <w:tab w:val="left" w:pos="284"/>
              </w:tabs>
              <w:spacing w:after="120"/>
              <w:ind w:right="-419"/>
            </w:pPr>
            <w:r w:rsidRPr="00AA650A">
              <w:t xml:space="preserve">ОКПО </w:t>
            </w:r>
            <w:r w:rsidR="007F35AC" w:rsidRPr="00AA650A">
              <w:t>01150144</w:t>
            </w:r>
          </w:p>
          <w:p w14:paraId="75071536" w14:textId="77777777" w:rsidR="007F35AC" w:rsidRPr="00AA650A" w:rsidRDefault="007F35AC" w:rsidP="007F35AC">
            <w:pPr>
              <w:keepNext/>
              <w:tabs>
                <w:tab w:val="left" w:pos="284"/>
              </w:tabs>
              <w:spacing w:after="120"/>
              <w:ind w:right="-419"/>
            </w:pPr>
            <w:r w:rsidRPr="00AA650A">
              <w:t>ОГРН 1020202561686</w:t>
            </w:r>
          </w:p>
        </w:tc>
        <w:tc>
          <w:tcPr>
            <w:tcW w:w="5568" w:type="dxa"/>
          </w:tcPr>
          <w:p w14:paraId="2BC5AEB5" w14:textId="77777777" w:rsidR="005C53C6" w:rsidRDefault="00F63ED9" w:rsidP="005C53C6">
            <w:pPr>
              <w:keepNext/>
              <w:tabs>
                <w:tab w:val="left" w:pos="284"/>
              </w:tabs>
              <w:spacing w:after="120"/>
              <w:ind w:right="-419"/>
            </w:pPr>
            <w:r w:rsidRPr="00AA650A">
              <w:t xml:space="preserve">ОКПО </w:t>
            </w:r>
          </w:p>
          <w:p w14:paraId="59CC136B" w14:textId="77777777" w:rsidR="008A273D" w:rsidRPr="00AA650A" w:rsidRDefault="008A273D" w:rsidP="005C53C6">
            <w:pPr>
              <w:keepNext/>
              <w:tabs>
                <w:tab w:val="left" w:pos="284"/>
              </w:tabs>
              <w:spacing w:after="120"/>
              <w:ind w:right="-419"/>
              <w:rPr>
                <w:b/>
                <w:bCs/>
              </w:rPr>
            </w:pPr>
            <w:r w:rsidRPr="00AA650A">
              <w:t xml:space="preserve">ОГРН </w:t>
            </w:r>
          </w:p>
        </w:tc>
      </w:tr>
      <w:tr w:rsidR="00F63ED9" w:rsidRPr="00AA650A" w14:paraId="59F0FF0C" w14:textId="77777777" w:rsidTr="005C53C6">
        <w:tc>
          <w:tcPr>
            <w:tcW w:w="4780" w:type="dxa"/>
          </w:tcPr>
          <w:p w14:paraId="19459C55" w14:textId="77777777" w:rsidR="00F63ED9" w:rsidRPr="00AA650A" w:rsidRDefault="00F63ED9">
            <w:pPr>
              <w:keepNext/>
              <w:tabs>
                <w:tab w:val="left" w:pos="284"/>
              </w:tabs>
              <w:spacing w:after="120"/>
              <w:ind w:right="-419"/>
            </w:pPr>
          </w:p>
        </w:tc>
        <w:tc>
          <w:tcPr>
            <w:tcW w:w="5568" w:type="dxa"/>
          </w:tcPr>
          <w:p w14:paraId="1E8B1D55" w14:textId="77777777" w:rsidR="00F63ED9" w:rsidRPr="00AA650A" w:rsidRDefault="005C53C6" w:rsidP="005C53C6">
            <w:pPr>
              <w:keepNext/>
              <w:tabs>
                <w:tab w:val="left" w:pos="284"/>
              </w:tabs>
              <w:spacing w:after="120"/>
              <w:ind w:right="-419"/>
              <w:rPr>
                <w:b/>
                <w:bCs/>
              </w:rPr>
            </w:pPr>
            <w:r>
              <w:t>Тел.</w:t>
            </w:r>
          </w:p>
        </w:tc>
      </w:tr>
      <w:tr w:rsidR="00F63ED9" w:rsidRPr="00AA650A" w14:paraId="1F5A01CA" w14:textId="77777777" w:rsidTr="005C53C6">
        <w:tc>
          <w:tcPr>
            <w:tcW w:w="4780" w:type="dxa"/>
          </w:tcPr>
          <w:p w14:paraId="0D755FE8" w14:textId="77777777" w:rsidR="00F63ED9" w:rsidRPr="00AA650A" w:rsidRDefault="00F63ED9">
            <w:pPr>
              <w:keepNext/>
              <w:tabs>
                <w:tab w:val="left" w:pos="284"/>
              </w:tabs>
              <w:spacing w:after="120"/>
              <w:ind w:right="-419"/>
            </w:pPr>
          </w:p>
        </w:tc>
        <w:tc>
          <w:tcPr>
            <w:tcW w:w="5568" w:type="dxa"/>
          </w:tcPr>
          <w:p w14:paraId="6AECF403" w14:textId="77777777" w:rsidR="00F63ED9" w:rsidRPr="00AA650A" w:rsidRDefault="00F63ED9">
            <w:pPr>
              <w:keepNext/>
              <w:tabs>
                <w:tab w:val="left" w:pos="284"/>
              </w:tabs>
              <w:spacing w:after="120"/>
              <w:ind w:right="-419"/>
              <w:rPr>
                <w:b/>
                <w:bCs/>
              </w:rPr>
            </w:pPr>
          </w:p>
        </w:tc>
      </w:tr>
      <w:tr w:rsidR="00F63ED9" w:rsidRPr="00AA650A" w14:paraId="59655DDF" w14:textId="77777777" w:rsidTr="005C53C6">
        <w:tc>
          <w:tcPr>
            <w:tcW w:w="4780" w:type="dxa"/>
          </w:tcPr>
          <w:p w14:paraId="5B036F08" w14:textId="77777777" w:rsidR="00F63ED9" w:rsidRPr="00AA650A" w:rsidRDefault="00F63ED9">
            <w:pPr>
              <w:keepNext/>
              <w:tabs>
                <w:tab w:val="left" w:pos="284"/>
              </w:tabs>
              <w:spacing w:after="120"/>
              <w:ind w:right="-419"/>
              <w:rPr>
                <w:lang w:val="en-US"/>
              </w:rPr>
            </w:pPr>
          </w:p>
        </w:tc>
        <w:tc>
          <w:tcPr>
            <w:tcW w:w="5568" w:type="dxa"/>
          </w:tcPr>
          <w:p w14:paraId="2DC77F24" w14:textId="77777777" w:rsidR="00F63ED9" w:rsidRPr="00AA650A" w:rsidRDefault="00F63ED9" w:rsidP="008A273D">
            <w:pPr>
              <w:keepNext/>
              <w:tabs>
                <w:tab w:val="left" w:pos="284"/>
              </w:tabs>
              <w:spacing w:after="120"/>
              <w:ind w:right="-419"/>
              <w:rPr>
                <w:b/>
                <w:bCs/>
                <w:lang w:val="en-US"/>
              </w:rPr>
            </w:pPr>
          </w:p>
        </w:tc>
      </w:tr>
      <w:tr w:rsidR="00F63ED9" w:rsidRPr="00AA650A" w14:paraId="503FD23D" w14:textId="77777777" w:rsidTr="005C53C6">
        <w:trPr>
          <w:trHeight w:val="128"/>
        </w:trPr>
        <w:tc>
          <w:tcPr>
            <w:tcW w:w="4780" w:type="dxa"/>
          </w:tcPr>
          <w:p w14:paraId="20CF0D07" w14:textId="77777777" w:rsidR="00F63ED9" w:rsidRPr="00AA650A" w:rsidRDefault="00F63ED9">
            <w:pPr>
              <w:keepNext/>
              <w:tabs>
                <w:tab w:val="left" w:pos="284"/>
              </w:tabs>
              <w:spacing w:after="120"/>
              <w:ind w:right="-419"/>
            </w:pPr>
          </w:p>
        </w:tc>
        <w:tc>
          <w:tcPr>
            <w:tcW w:w="5568" w:type="dxa"/>
          </w:tcPr>
          <w:p w14:paraId="4233974A" w14:textId="77777777" w:rsidR="00F63ED9" w:rsidRPr="00AA650A" w:rsidRDefault="00F63ED9">
            <w:pPr>
              <w:keepNext/>
              <w:tabs>
                <w:tab w:val="left" w:pos="284"/>
              </w:tabs>
              <w:spacing w:after="120"/>
              <w:ind w:right="-419"/>
              <w:rPr>
                <w:lang w:val="en-US"/>
              </w:rPr>
            </w:pPr>
          </w:p>
        </w:tc>
      </w:tr>
      <w:tr w:rsidR="00F63ED9" w:rsidRPr="00AA650A" w14:paraId="72FEFFDA" w14:textId="77777777" w:rsidTr="005C53C6">
        <w:tc>
          <w:tcPr>
            <w:tcW w:w="4780" w:type="dxa"/>
          </w:tcPr>
          <w:p w14:paraId="3B715EA1" w14:textId="77777777" w:rsidR="00F63ED9" w:rsidRPr="00B0702F" w:rsidRDefault="00F63ED9" w:rsidP="00307DE9">
            <w:pPr>
              <w:keepNext/>
              <w:tabs>
                <w:tab w:val="left" w:pos="284"/>
              </w:tabs>
              <w:spacing w:after="120"/>
              <w:ind w:right="-419"/>
              <w:rPr>
                <w:sz w:val="28"/>
              </w:rPr>
            </w:pPr>
          </w:p>
        </w:tc>
        <w:tc>
          <w:tcPr>
            <w:tcW w:w="5568" w:type="dxa"/>
          </w:tcPr>
          <w:p w14:paraId="0748129F" w14:textId="77777777" w:rsidR="00F63ED9" w:rsidRPr="00B0702F" w:rsidRDefault="00F63ED9" w:rsidP="00847D71">
            <w:pPr>
              <w:keepNext/>
              <w:tabs>
                <w:tab w:val="left" w:pos="284"/>
              </w:tabs>
              <w:spacing w:after="120"/>
              <w:ind w:right="-419"/>
              <w:rPr>
                <w:sz w:val="28"/>
              </w:rPr>
            </w:pPr>
          </w:p>
        </w:tc>
      </w:tr>
      <w:tr w:rsidR="00F63ED9" w:rsidRPr="00AA650A" w14:paraId="6EC44A7D" w14:textId="77777777" w:rsidTr="005C53C6">
        <w:tc>
          <w:tcPr>
            <w:tcW w:w="4780" w:type="dxa"/>
          </w:tcPr>
          <w:p w14:paraId="3BAA40D6" w14:textId="77777777" w:rsidR="00F63ED9" w:rsidRPr="00B0702F" w:rsidRDefault="007F35AC" w:rsidP="007F35AC">
            <w:pPr>
              <w:keepNext/>
              <w:tabs>
                <w:tab w:val="left" w:pos="284"/>
              </w:tabs>
              <w:spacing w:after="120"/>
              <w:ind w:right="-419"/>
              <w:jc w:val="both"/>
              <w:rPr>
                <w:sz w:val="28"/>
              </w:rPr>
            </w:pPr>
            <w:r w:rsidRPr="00B0702F">
              <w:rPr>
                <w:sz w:val="28"/>
              </w:rPr>
              <w:t>П</w:t>
            </w:r>
            <w:r w:rsidR="00F63ED9" w:rsidRPr="00B0702F">
              <w:rPr>
                <w:sz w:val="28"/>
              </w:rPr>
              <w:t>АО «</w:t>
            </w:r>
            <w:r w:rsidRPr="00B0702F">
              <w:rPr>
                <w:sz w:val="28"/>
              </w:rPr>
              <w:t>Башинформсвязь</w:t>
            </w:r>
            <w:r w:rsidR="00F63ED9" w:rsidRPr="00B0702F">
              <w:rPr>
                <w:sz w:val="28"/>
              </w:rPr>
              <w:t>»</w:t>
            </w:r>
          </w:p>
        </w:tc>
        <w:tc>
          <w:tcPr>
            <w:tcW w:w="5568" w:type="dxa"/>
          </w:tcPr>
          <w:p w14:paraId="0D86284A" w14:textId="77777777" w:rsidR="00F63ED9" w:rsidRPr="00B0702F" w:rsidRDefault="00F63ED9">
            <w:pPr>
              <w:keepNext/>
              <w:tabs>
                <w:tab w:val="left" w:pos="284"/>
              </w:tabs>
              <w:spacing w:after="120"/>
              <w:ind w:right="-419"/>
              <w:jc w:val="both"/>
              <w:rPr>
                <w:sz w:val="28"/>
              </w:rPr>
            </w:pPr>
          </w:p>
        </w:tc>
      </w:tr>
      <w:tr w:rsidR="00F63ED9" w:rsidRPr="00AA650A" w14:paraId="37E4B20E" w14:textId="77777777" w:rsidTr="005C53C6">
        <w:tc>
          <w:tcPr>
            <w:tcW w:w="4780" w:type="dxa"/>
          </w:tcPr>
          <w:p w14:paraId="7B6A92AB" w14:textId="77777777" w:rsidR="00F63ED9" w:rsidRPr="00B0702F" w:rsidRDefault="00F63ED9">
            <w:pPr>
              <w:keepNext/>
              <w:tabs>
                <w:tab w:val="left" w:pos="284"/>
              </w:tabs>
              <w:spacing w:after="120"/>
              <w:ind w:right="-419"/>
              <w:jc w:val="both"/>
              <w:rPr>
                <w:sz w:val="28"/>
              </w:rPr>
            </w:pPr>
          </w:p>
        </w:tc>
        <w:tc>
          <w:tcPr>
            <w:tcW w:w="5568" w:type="dxa"/>
          </w:tcPr>
          <w:p w14:paraId="4289B4AA" w14:textId="77777777" w:rsidR="00F63ED9" w:rsidRPr="00B0702F" w:rsidRDefault="00F63ED9">
            <w:pPr>
              <w:keepNext/>
              <w:tabs>
                <w:tab w:val="left" w:pos="284"/>
              </w:tabs>
              <w:spacing w:after="120"/>
              <w:ind w:right="-419"/>
              <w:jc w:val="both"/>
              <w:rPr>
                <w:sz w:val="28"/>
              </w:rPr>
            </w:pPr>
          </w:p>
        </w:tc>
      </w:tr>
      <w:tr w:rsidR="00F63ED9" w:rsidRPr="00AA650A" w14:paraId="28202A96" w14:textId="77777777" w:rsidTr="005C53C6">
        <w:tc>
          <w:tcPr>
            <w:tcW w:w="4780" w:type="dxa"/>
          </w:tcPr>
          <w:p w14:paraId="5B8F83D3" w14:textId="77777777" w:rsidR="00F63ED9" w:rsidRPr="00B0702F" w:rsidRDefault="00F63ED9" w:rsidP="005C53C6">
            <w:pPr>
              <w:keepNext/>
              <w:tabs>
                <w:tab w:val="left" w:pos="284"/>
              </w:tabs>
              <w:spacing w:after="120"/>
              <w:ind w:right="-419"/>
              <w:jc w:val="both"/>
              <w:rPr>
                <w:sz w:val="28"/>
              </w:rPr>
            </w:pPr>
            <w:r w:rsidRPr="00B0702F">
              <w:rPr>
                <w:noProof/>
                <w:sz w:val="28"/>
              </w:rPr>
              <w:t xml:space="preserve">_________________ </w:t>
            </w:r>
            <w:r w:rsidRPr="00B0702F">
              <w:rPr>
                <w:b/>
                <w:bCs/>
                <w:sz w:val="28"/>
              </w:rPr>
              <w:t>/</w:t>
            </w:r>
            <w:r w:rsidR="005D7C5D" w:rsidRPr="00B0702F">
              <w:rPr>
                <w:bCs/>
                <w:sz w:val="28"/>
              </w:rPr>
              <w:t xml:space="preserve"> </w:t>
            </w:r>
            <w:r w:rsidRPr="00B0702F">
              <w:rPr>
                <w:b/>
                <w:bCs/>
                <w:sz w:val="28"/>
              </w:rPr>
              <w:t>/</w:t>
            </w:r>
          </w:p>
        </w:tc>
        <w:tc>
          <w:tcPr>
            <w:tcW w:w="5568" w:type="dxa"/>
          </w:tcPr>
          <w:p w14:paraId="2BC10D18" w14:textId="77777777" w:rsidR="00F63ED9" w:rsidRPr="00B0702F" w:rsidRDefault="00F63ED9" w:rsidP="005C53C6">
            <w:pPr>
              <w:keepNext/>
              <w:tabs>
                <w:tab w:val="left" w:pos="284"/>
              </w:tabs>
              <w:spacing w:after="120"/>
              <w:ind w:right="-419"/>
              <w:jc w:val="both"/>
              <w:rPr>
                <w:sz w:val="28"/>
              </w:rPr>
            </w:pPr>
            <w:r w:rsidRPr="00B0702F">
              <w:rPr>
                <w:noProof/>
                <w:sz w:val="28"/>
              </w:rPr>
              <w:t>_________________</w:t>
            </w:r>
            <w:r w:rsidRPr="00B0702F">
              <w:rPr>
                <w:sz w:val="28"/>
              </w:rPr>
              <w:t xml:space="preserve"> /</w:t>
            </w:r>
            <w:r w:rsidR="00847D71" w:rsidRPr="00B0702F">
              <w:rPr>
                <w:sz w:val="28"/>
              </w:rPr>
              <w:t xml:space="preserve"> </w:t>
            </w:r>
            <w:r w:rsidR="003F3790" w:rsidRPr="00B0702F">
              <w:rPr>
                <w:sz w:val="28"/>
              </w:rPr>
              <w:t>/</w:t>
            </w:r>
          </w:p>
        </w:tc>
      </w:tr>
      <w:tr w:rsidR="00F63ED9" w:rsidRPr="00947788" w14:paraId="30D2BAC2" w14:textId="77777777" w:rsidTr="005C53C6">
        <w:tc>
          <w:tcPr>
            <w:tcW w:w="4780" w:type="dxa"/>
          </w:tcPr>
          <w:p w14:paraId="750E804D" w14:textId="77777777" w:rsidR="00F63ED9" w:rsidRPr="00B0702F" w:rsidRDefault="00F63ED9">
            <w:pPr>
              <w:keepNext/>
              <w:tabs>
                <w:tab w:val="left" w:pos="284"/>
              </w:tabs>
              <w:spacing w:after="120"/>
              <w:ind w:right="-419"/>
              <w:jc w:val="both"/>
              <w:rPr>
                <w:noProof/>
                <w:sz w:val="28"/>
              </w:rPr>
            </w:pPr>
            <w:r w:rsidRPr="00B0702F">
              <w:rPr>
                <w:noProof/>
                <w:sz w:val="28"/>
              </w:rPr>
              <w:t>м.п.</w:t>
            </w:r>
          </w:p>
        </w:tc>
        <w:tc>
          <w:tcPr>
            <w:tcW w:w="5568" w:type="dxa"/>
          </w:tcPr>
          <w:p w14:paraId="485CF293" w14:textId="77777777" w:rsidR="00F63ED9" w:rsidRPr="00B0702F" w:rsidRDefault="00F63ED9">
            <w:pPr>
              <w:keepNext/>
              <w:tabs>
                <w:tab w:val="left" w:pos="284"/>
              </w:tabs>
              <w:spacing w:after="120"/>
              <w:ind w:right="-419"/>
              <w:jc w:val="both"/>
              <w:rPr>
                <w:noProof/>
                <w:sz w:val="28"/>
              </w:rPr>
            </w:pPr>
            <w:r w:rsidRPr="00B0702F">
              <w:rPr>
                <w:noProof/>
                <w:sz w:val="28"/>
              </w:rPr>
              <w:t>м.п.</w:t>
            </w:r>
          </w:p>
        </w:tc>
      </w:tr>
    </w:tbl>
    <w:p w14:paraId="1F5377A6" w14:textId="77777777" w:rsidR="00857B43" w:rsidRDefault="00857B43" w:rsidP="00185B13">
      <w:pPr>
        <w:keepNext/>
        <w:tabs>
          <w:tab w:val="left" w:pos="9540"/>
        </w:tabs>
        <w:spacing w:after="120"/>
        <w:ind w:right="-419"/>
        <w:jc w:val="center"/>
        <w:rPr>
          <w:b/>
          <w:bCs/>
        </w:rPr>
        <w:sectPr w:rsidR="00857B43" w:rsidSect="00E46C72">
          <w:headerReference w:type="default" r:id="rId10"/>
          <w:footnotePr>
            <w:numFmt w:val="chicago"/>
          </w:footnotePr>
          <w:pgSz w:w="11906" w:h="16838"/>
          <w:pgMar w:top="851" w:right="1134" w:bottom="709" w:left="1134" w:header="709" w:footer="709" w:gutter="0"/>
          <w:cols w:space="720"/>
        </w:sectPr>
      </w:pPr>
    </w:p>
    <w:p w14:paraId="6021E69B" w14:textId="77777777" w:rsidR="00F63ED9" w:rsidRPr="00947788" w:rsidRDefault="00F63ED9" w:rsidP="0085492C">
      <w:pPr>
        <w:jc w:val="right"/>
        <w:rPr>
          <w:b/>
          <w:bCs/>
        </w:rPr>
      </w:pPr>
      <w:r w:rsidRPr="00947788">
        <w:rPr>
          <w:b/>
          <w:bCs/>
        </w:rPr>
        <w:lastRenderedPageBreak/>
        <w:t>Приложение №</w:t>
      </w:r>
      <w:r w:rsidR="00DE22CC">
        <w:rPr>
          <w:b/>
          <w:bCs/>
        </w:rPr>
        <w:t xml:space="preserve"> </w:t>
      </w:r>
      <w:r w:rsidR="00B017AA">
        <w:rPr>
          <w:b/>
          <w:bCs/>
        </w:rPr>
        <w:t>3</w:t>
      </w:r>
    </w:p>
    <w:p w14:paraId="0F98B735" w14:textId="77777777" w:rsidR="00F63ED9" w:rsidRPr="00947788" w:rsidRDefault="00F63ED9" w:rsidP="00F63ED9">
      <w:pPr>
        <w:keepNext/>
        <w:tabs>
          <w:tab w:val="left" w:pos="9720"/>
        </w:tabs>
        <w:spacing w:after="120"/>
        <w:jc w:val="right"/>
        <w:rPr>
          <w:b/>
          <w:bCs/>
        </w:rPr>
      </w:pPr>
      <w:r w:rsidRPr="00947788">
        <w:rPr>
          <w:b/>
          <w:bCs/>
        </w:rPr>
        <w:t>к Договору № _________ от «___» ______________ 201</w:t>
      </w:r>
      <w:r w:rsidR="00B0702F">
        <w:rPr>
          <w:b/>
          <w:bCs/>
        </w:rPr>
        <w:t>_</w:t>
      </w:r>
      <w:r w:rsidR="007267A2">
        <w:rPr>
          <w:b/>
          <w:bCs/>
        </w:rPr>
        <w:t>_</w:t>
      </w:r>
      <w:r w:rsidRPr="00947788">
        <w:rPr>
          <w:b/>
          <w:bCs/>
        </w:rPr>
        <w:t xml:space="preserve"> г.</w:t>
      </w:r>
    </w:p>
    <w:p w14:paraId="70B91922" w14:textId="77777777" w:rsidR="004B4003" w:rsidRDefault="004B4003" w:rsidP="00F63ED9">
      <w:pPr>
        <w:keepNext/>
        <w:tabs>
          <w:tab w:val="left" w:pos="9720"/>
        </w:tabs>
        <w:spacing w:after="120"/>
        <w:ind w:right="-82"/>
        <w:jc w:val="center"/>
        <w:rPr>
          <w:b/>
          <w:bCs/>
          <w:caps/>
          <w:sz w:val="28"/>
          <w:szCs w:val="28"/>
        </w:rPr>
      </w:pPr>
    </w:p>
    <w:p w14:paraId="080625FD" w14:textId="77777777" w:rsidR="00F63ED9" w:rsidRDefault="00F63ED9" w:rsidP="00F63ED9">
      <w:pPr>
        <w:keepNext/>
        <w:tabs>
          <w:tab w:val="left" w:pos="9720"/>
        </w:tabs>
        <w:spacing w:after="120"/>
        <w:ind w:right="-82"/>
        <w:jc w:val="center"/>
        <w:rPr>
          <w:b/>
          <w:bCs/>
          <w:caps/>
          <w:sz w:val="28"/>
          <w:szCs w:val="28"/>
        </w:rPr>
      </w:pPr>
      <w:r w:rsidRPr="00947788">
        <w:rPr>
          <w:b/>
          <w:bCs/>
          <w:caps/>
          <w:sz w:val="28"/>
          <w:szCs w:val="28"/>
        </w:rPr>
        <w:t xml:space="preserve">Перечень основных расходных материалов и порядок их </w:t>
      </w:r>
      <w:r w:rsidR="00A04D31">
        <w:rPr>
          <w:b/>
          <w:bCs/>
          <w:caps/>
          <w:sz w:val="28"/>
          <w:szCs w:val="28"/>
        </w:rPr>
        <w:t>Д</w:t>
      </w:r>
      <w:r w:rsidRPr="00947788">
        <w:rPr>
          <w:b/>
          <w:bCs/>
          <w:caps/>
          <w:sz w:val="28"/>
          <w:szCs w:val="28"/>
        </w:rPr>
        <w:t>оставки</w:t>
      </w:r>
    </w:p>
    <w:p w14:paraId="6EEC1F78" w14:textId="77777777" w:rsidR="00F63ED9" w:rsidRPr="005E38CA" w:rsidRDefault="00F63ED9" w:rsidP="005E38CA">
      <w:pPr>
        <w:jc w:val="center"/>
        <w:rPr>
          <w:b/>
        </w:rPr>
      </w:pPr>
      <w:r w:rsidRPr="005E38CA">
        <w:rPr>
          <w:b/>
        </w:rPr>
        <w:t>Перечень расходных материалов</w:t>
      </w:r>
    </w:p>
    <w:p w14:paraId="73802026" w14:textId="77777777" w:rsidR="00F63ED9" w:rsidRDefault="00F63ED9" w:rsidP="005E38CA">
      <w:pPr>
        <w:jc w:val="center"/>
        <w:rPr>
          <w:b/>
        </w:rPr>
      </w:pPr>
      <w:r w:rsidRPr="005E38CA">
        <w:rPr>
          <w:b/>
        </w:rPr>
        <w:t>применяемых для комплектации санузлов, туалетных комнат и т.п.</w:t>
      </w:r>
    </w:p>
    <w:p w14:paraId="155E3ED4" w14:textId="77777777" w:rsidR="004B450D" w:rsidRPr="005E38CA" w:rsidRDefault="004B450D" w:rsidP="005E38CA">
      <w:pPr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0A0" w:firstRow="1" w:lastRow="0" w:firstColumn="1" w:lastColumn="0" w:noHBand="0" w:noVBand="0"/>
      </w:tblPr>
      <w:tblGrid>
        <w:gridCol w:w="822"/>
        <w:gridCol w:w="6348"/>
      </w:tblGrid>
      <w:tr w:rsidR="0085492C" w:rsidRPr="00947788" w14:paraId="42B29B9F" w14:textId="77777777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9D0994" w14:textId="77777777" w:rsidR="0085492C" w:rsidRPr="00DE3C99" w:rsidRDefault="0085492C" w:rsidP="007D30D7">
            <w:pPr>
              <w:keepNext/>
              <w:tabs>
                <w:tab w:val="left" w:pos="9720"/>
              </w:tabs>
              <w:ind w:right="-82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85664E" w14:textId="77777777" w:rsidR="0085492C" w:rsidRPr="00DE3C99" w:rsidRDefault="0085492C" w:rsidP="007D30D7">
            <w:pPr>
              <w:keepNext/>
              <w:tabs>
                <w:tab w:val="left" w:pos="9720"/>
              </w:tabs>
              <w:ind w:right="-82"/>
              <w:jc w:val="center"/>
              <w:rPr>
                <w:b/>
                <w:bCs/>
                <w:sz w:val="26"/>
                <w:szCs w:val="26"/>
              </w:rPr>
            </w:pPr>
            <w:r w:rsidRPr="00DE3C99">
              <w:rPr>
                <w:b/>
                <w:bCs/>
                <w:sz w:val="26"/>
                <w:szCs w:val="26"/>
              </w:rPr>
              <w:t>Наименование</w:t>
            </w:r>
          </w:p>
        </w:tc>
      </w:tr>
      <w:tr w:rsidR="0085492C" w:rsidRPr="00947788" w14:paraId="4B5AC5CE" w14:textId="77777777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90212" w14:textId="77777777" w:rsidR="0085492C" w:rsidRPr="00CA7E85" w:rsidRDefault="0085492C" w:rsidP="009970EB">
            <w:pPr>
              <w:keepNext/>
              <w:numPr>
                <w:ilvl w:val="0"/>
                <w:numId w:val="56"/>
              </w:numPr>
              <w:tabs>
                <w:tab w:val="left" w:pos="9720"/>
              </w:tabs>
              <w:ind w:right="-82"/>
              <w:jc w:val="center"/>
            </w:pPr>
            <w:r w:rsidRPr="00CA7E85">
              <w:t>1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482D" w14:textId="77777777" w:rsidR="0085492C" w:rsidRPr="00CA7E85" w:rsidRDefault="0085492C" w:rsidP="00927DD1">
            <w:pPr>
              <w:keepNext/>
              <w:tabs>
                <w:tab w:val="left" w:pos="9720"/>
              </w:tabs>
              <w:ind w:right="-82"/>
            </w:pPr>
            <w:r w:rsidRPr="00CA7E85">
              <w:t xml:space="preserve">Бумага туалетная </w:t>
            </w:r>
            <w:r w:rsidR="009A61A0">
              <w:t>1</w:t>
            </w:r>
            <w:r w:rsidRPr="00CA7E85">
              <w:t xml:space="preserve"> </w:t>
            </w:r>
            <w:proofErr w:type="spellStart"/>
            <w:r w:rsidRPr="00CA7E85">
              <w:t>сл</w:t>
            </w:r>
            <w:r w:rsidR="009A61A0">
              <w:t>ойная</w:t>
            </w:r>
            <w:proofErr w:type="spellEnd"/>
            <w:r w:rsidRPr="00CA7E85">
              <w:t xml:space="preserve"> </w:t>
            </w:r>
            <w:r w:rsidR="00927DD1" w:rsidRPr="00CA7E85">
              <w:t>(с учетом оборудования туалетных комнат)</w:t>
            </w:r>
          </w:p>
        </w:tc>
      </w:tr>
      <w:tr w:rsidR="0085492C" w:rsidRPr="00947788" w14:paraId="5403FBBF" w14:textId="77777777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5968" w14:textId="77777777" w:rsidR="0085492C" w:rsidRPr="00CA7E85" w:rsidRDefault="0085492C" w:rsidP="009970EB">
            <w:pPr>
              <w:keepNext/>
              <w:numPr>
                <w:ilvl w:val="0"/>
                <w:numId w:val="56"/>
              </w:numPr>
              <w:tabs>
                <w:tab w:val="left" w:pos="9720"/>
              </w:tabs>
              <w:ind w:right="-82"/>
              <w:jc w:val="center"/>
            </w:pPr>
            <w:r w:rsidRPr="00CA7E85">
              <w:t>2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9E85D" w14:textId="77777777" w:rsidR="0085492C" w:rsidRPr="00CA7E85" w:rsidRDefault="0085492C" w:rsidP="00927DD1">
            <w:pPr>
              <w:keepNext/>
              <w:tabs>
                <w:tab w:val="left" w:pos="9720"/>
              </w:tabs>
              <w:ind w:right="-82"/>
            </w:pPr>
            <w:r w:rsidRPr="00CA7E85">
              <w:t xml:space="preserve">Бумага туалетная 2-х </w:t>
            </w:r>
            <w:proofErr w:type="spellStart"/>
            <w:r w:rsidRPr="00CA7E85">
              <w:t>сл</w:t>
            </w:r>
            <w:r w:rsidR="009A61A0">
              <w:t>ойная</w:t>
            </w:r>
            <w:proofErr w:type="spellEnd"/>
            <w:r w:rsidRPr="00CA7E85">
              <w:t xml:space="preserve"> </w:t>
            </w:r>
            <w:r w:rsidR="00927DD1" w:rsidRPr="00CA7E85">
              <w:t>(с учетом оборудования туалетных комнат)</w:t>
            </w:r>
          </w:p>
        </w:tc>
      </w:tr>
      <w:tr w:rsidR="0085492C" w:rsidRPr="00947788" w14:paraId="6BDB1884" w14:textId="77777777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D9E90" w14:textId="77777777" w:rsidR="0085492C" w:rsidRPr="00CA7E85" w:rsidRDefault="0085492C" w:rsidP="009970EB">
            <w:pPr>
              <w:keepNext/>
              <w:numPr>
                <w:ilvl w:val="0"/>
                <w:numId w:val="56"/>
              </w:numPr>
              <w:tabs>
                <w:tab w:val="left" w:pos="9720"/>
              </w:tabs>
              <w:ind w:right="-82"/>
              <w:jc w:val="center"/>
            </w:pPr>
            <w:r w:rsidRPr="00CA7E85">
              <w:t>4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8BB6D" w14:textId="77777777" w:rsidR="0085492C" w:rsidRPr="00CA7E85" w:rsidRDefault="0085492C" w:rsidP="00927DD1">
            <w:pPr>
              <w:keepNext/>
              <w:tabs>
                <w:tab w:val="left" w:pos="9720"/>
              </w:tabs>
              <w:ind w:right="-82"/>
            </w:pPr>
            <w:r w:rsidRPr="00CA7E85">
              <w:t>Мыло жидкое</w:t>
            </w:r>
            <w:r w:rsidR="00FE7FEC" w:rsidRPr="00CA7E85">
              <w:t xml:space="preserve"> </w:t>
            </w:r>
            <w:r w:rsidR="00BB1C31" w:rsidRPr="00CA7E85">
              <w:t>(</w:t>
            </w:r>
            <w:commentRangeStart w:id="4"/>
            <w:r w:rsidR="00BB1C31" w:rsidRPr="00CA7E85">
              <w:t>с учетом оборудования туалетных комнат</w:t>
            </w:r>
            <w:commentRangeEnd w:id="4"/>
            <w:r w:rsidR="00EF7CC3">
              <w:rPr>
                <w:rStyle w:val="afff7"/>
                <w:lang w:val="x-none" w:eastAsia="x-none"/>
              </w:rPr>
              <w:commentReference w:id="4"/>
            </w:r>
            <w:r w:rsidR="00BB1C31" w:rsidRPr="00CA7E85">
              <w:t>)</w:t>
            </w:r>
          </w:p>
        </w:tc>
      </w:tr>
      <w:tr w:rsidR="0085492C" w:rsidRPr="00947788" w14:paraId="730273A3" w14:textId="77777777">
        <w:trPr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86A93" w14:textId="77777777" w:rsidR="0085492C" w:rsidRPr="00CA7E85" w:rsidRDefault="0085492C" w:rsidP="009970EB">
            <w:pPr>
              <w:keepNext/>
              <w:numPr>
                <w:ilvl w:val="0"/>
                <w:numId w:val="56"/>
              </w:numPr>
              <w:tabs>
                <w:tab w:val="left" w:pos="9720"/>
              </w:tabs>
              <w:ind w:right="-82"/>
              <w:jc w:val="center"/>
            </w:pPr>
            <w:r w:rsidRPr="00CA7E85">
              <w:t>9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D7587" w14:textId="77777777" w:rsidR="0085492C" w:rsidRPr="00CA7E85" w:rsidRDefault="00374339" w:rsidP="00927DD1">
            <w:pPr>
              <w:keepNext/>
              <w:tabs>
                <w:tab w:val="left" w:pos="9720"/>
              </w:tabs>
              <w:ind w:right="-82"/>
            </w:pPr>
            <w:r w:rsidRPr="00CA7E85">
              <w:t xml:space="preserve">Салфетки </w:t>
            </w:r>
            <w:r w:rsidR="0085492C" w:rsidRPr="00CA7E85">
              <w:t>вытяжные</w:t>
            </w:r>
            <w:r w:rsidR="00FE7FEC" w:rsidRPr="00CA7E85">
              <w:t xml:space="preserve"> </w:t>
            </w:r>
            <w:r w:rsidR="00CA7E85" w:rsidRPr="00CA7E85">
              <w:t>(</w:t>
            </w:r>
            <w:r w:rsidR="00FE7FEC" w:rsidRPr="00CA7E85">
              <w:t>с учетом оборудования туалетных комнат</w:t>
            </w:r>
            <w:r w:rsidR="00CA7E85" w:rsidRPr="00CA7E85">
              <w:t>)</w:t>
            </w:r>
          </w:p>
        </w:tc>
      </w:tr>
      <w:tr w:rsidR="0085492C" w:rsidRPr="00947788" w14:paraId="58606C38" w14:textId="77777777" w:rsidTr="004B4003">
        <w:trPr>
          <w:trHeight w:val="42"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B2BE0" w14:textId="77777777" w:rsidR="0085492C" w:rsidRPr="00CA7E85" w:rsidRDefault="0085492C" w:rsidP="009970EB">
            <w:pPr>
              <w:keepNext/>
              <w:numPr>
                <w:ilvl w:val="0"/>
                <w:numId w:val="56"/>
              </w:numPr>
              <w:tabs>
                <w:tab w:val="left" w:pos="9720"/>
              </w:tabs>
              <w:ind w:right="-82"/>
              <w:jc w:val="center"/>
            </w:pPr>
            <w:r w:rsidRPr="00CA7E85">
              <w:t>0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F0D5C" w14:textId="77777777" w:rsidR="0085492C" w:rsidRPr="00CA7E85" w:rsidRDefault="0085492C" w:rsidP="009970EB">
            <w:pPr>
              <w:keepNext/>
              <w:tabs>
                <w:tab w:val="left" w:pos="9720"/>
              </w:tabs>
              <w:ind w:right="-82"/>
            </w:pPr>
            <w:r w:rsidRPr="00CA7E85">
              <w:t>Освежитель воздуха</w:t>
            </w:r>
          </w:p>
        </w:tc>
      </w:tr>
      <w:tr w:rsidR="0085492C" w:rsidRPr="00947788" w14:paraId="45DB1C19" w14:textId="77777777" w:rsidTr="004B4003">
        <w:trPr>
          <w:trHeight w:val="139"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48C78" w14:textId="77777777" w:rsidR="0085492C" w:rsidRPr="00CA7E85" w:rsidRDefault="004B4003" w:rsidP="004B4003">
            <w:pPr>
              <w:keepNext/>
              <w:tabs>
                <w:tab w:val="left" w:pos="9720"/>
              </w:tabs>
              <w:ind w:left="360" w:right="-82"/>
            </w:pPr>
            <w:r>
              <w:t>7.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D8F31" w14:textId="77777777" w:rsidR="0085492C" w:rsidRPr="00CA7E85" w:rsidRDefault="0085492C" w:rsidP="00EF7CC3">
            <w:pPr>
              <w:keepNext/>
              <w:tabs>
                <w:tab w:val="left" w:pos="9720"/>
              </w:tabs>
              <w:ind w:right="-82"/>
            </w:pPr>
            <w:r w:rsidRPr="00CA7E85">
              <w:t>Мыло кусковое</w:t>
            </w:r>
            <w:r w:rsidR="00BB1C31">
              <w:t xml:space="preserve"> </w:t>
            </w:r>
            <w:commentRangeStart w:id="5"/>
            <w:r w:rsidR="00BB1C31" w:rsidRPr="00CA7E85">
              <w:t>(</w:t>
            </w:r>
            <w:r w:rsidR="00BB1C31">
              <w:t>при отсутствии</w:t>
            </w:r>
            <w:r w:rsidR="00BB1C31" w:rsidRPr="00CA7E85">
              <w:t xml:space="preserve"> оборудования туалетных комнат)</w:t>
            </w:r>
            <w:commentRangeEnd w:id="5"/>
            <w:r w:rsidR="00EF7CC3">
              <w:rPr>
                <w:rStyle w:val="afff7"/>
                <w:lang w:val="x-none" w:eastAsia="x-none"/>
              </w:rPr>
              <w:commentReference w:id="5"/>
            </w:r>
          </w:p>
        </w:tc>
      </w:tr>
    </w:tbl>
    <w:p w14:paraId="01D1C7FF" w14:textId="77777777" w:rsidR="00F63ED9" w:rsidRPr="00947788" w:rsidRDefault="00F63ED9" w:rsidP="00641C9A">
      <w:pPr>
        <w:rPr>
          <w:sz w:val="26"/>
          <w:szCs w:val="26"/>
        </w:rPr>
      </w:pPr>
    </w:p>
    <w:p w14:paraId="67F23E1A" w14:textId="77777777" w:rsidR="00F63ED9" w:rsidRPr="004B4003" w:rsidRDefault="00F63ED9" w:rsidP="00641C9A">
      <w:pPr>
        <w:ind w:firstLine="709"/>
        <w:jc w:val="center"/>
        <w:rPr>
          <w:b/>
        </w:rPr>
      </w:pPr>
      <w:r w:rsidRPr="004B4003">
        <w:rPr>
          <w:b/>
        </w:rPr>
        <w:t xml:space="preserve">Порядок </w:t>
      </w:r>
      <w:r w:rsidR="00A04D31" w:rsidRPr="004B4003">
        <w:rPr>
          <w:b/>
        </w:rPr>
        <w:t>д</w:t>
      </w:r>
      <w:r w:rsidRPr="004B4003">
        <w:rPr>
          <w:b/>
        </w:rPr>
        <w:t>оставки расходных материалов</w:t>
      </w:r>
      <w:r w:rsidR="00641C9A" w:rsidRPr="004B4003">
        <w:rPr>
          <w:b/>
        </w:rPr>
        <w:t>.</w:t>
      </w:r>
    </w:p>
    <w:p w14:paraId="53455BB0" w14:textId="77777777" w:rsidR="00F63ED9" w:rsidRPr="004B4003" w:rsidRDefault="00F63ED9" w:rsidP="00994E4A">
      <w:pPr>
        <w:ind w:right="-419" w:firstLine="709"/>
        <w:jc w:val="both"/>
      </w:pPr>
      <w:r w:rsidRPr="004B4003">
        <w:t>Стороны договорились о следующем:</w:t>
      </w:r>
    </w:p>
    <w:p w14:paraId="26DB6387" w14:textId="77777777" w:rsidR="00F63ED9" w:rsidRPr="004B4003" w:rsidRDefault="00F63ED9" w:rsidP="00994E4A">
      <w:pPr>
        <w:ind w:right="-419" w:firstLine="709"/>
        <w:jc w:val="both"/>
      </w:pPr>
      <w:r w:rsidRPr="004B4003">
        <w:t xml:space="preserve">1. Приемка расходных материалов на Объекте осуществляется представителем Исполнителя по согласованию с представителем Заказчика. Исполнитель вправе </w:t>
      </w:r>
      <w:r w:rsidR="00257A2A" w:rsidRPr="004B4003">
        <w:t>доставлять</w:t>
      </w:r>
      <w:r w:rsidRPr="004B4003">
        <w:t xml:space="preserve"> расходные материалы партиями.</w:t>
      </w:r>
    </w:p>
    <w:p w14:paraId="4985FDCC" w14:textId="77777777" w:rsidR="00F63ED9" w:rsidRPr="004B4003" w:rsidRDefault="00F63ED9" w:rsidP="00994E4A">
      <w:pPr>
        <w:ind w:right="-419" w:firstLine="709"/>
        <w:jc w:val="both"/>
      </w:pPr>
      <w:r w:rsidRPr="004B4003">
        <w:t>2. Стороны договорились установить следующий порядок приемки расходных материалов:</w:t>
      </w:r>
    </w:p>
    <w:p w14:paraId="34664716" w14:textId="77777777" w:rsidR="00F63ED9" w:rsidRPr="004B4003" w:rsidRDefault="00F63ED9" w:rsidP="00994E4A">
      <w:pPr>
        <w:ind w:right="-419" w:firstLine="709"/>
        <w:jc w:val="both"/>
      </w:pPr>
      <w:r w:rsidRPr="004B4003">
        <w:t xml:space="preserve">2.1. Исполнитель при </w:t>
      </w:r>
      <w:r w:rsidR="00257A2A" w:rsidRPr="004B4003">
        <w:t xml:space="preserve">доставке на Объект </w:t>
      </w:r>
      <w:r w:rsidRPr="004B4003">
        <w:t xml:space="preserve">расходных материалов привлекает к их приемке уполномоченного представителя Заказчика. Уполномоченный представитель Заказчика в момент приемки расходных материалов </w:t>
      </w:r>
      <w:r w:rsidR="00A04D31" w:rsidRPr="004B4003">
        <w:t>визирует</w:t>
      </w:r>
      <w:r w:rsidRPr="004B4003">
        <w:t xml:space="preserve"> товарную накладную</w:t>
      </w:r>
      <w:r w:rsidR="00A04D31" w:rsidRPr="004B4003">
        <w:t xml:space="preserve"> (подписанную представителем Исполнителя)</w:t>
      </w:r>
      <w:r w:rsidRPr="004B4003">
        <w:t xml:space="preserve"> на отгрузку материалов на объект Заказчика, либо товарную накладную на перемещение расходных материалов со склада Исполнителя на объект Заказчика. </w:t>
      </w:r>
      <w:r w:rsidR="00A04D31" w:rsidRPr="004B4003">
        <w:t>Завизированная</w:t>
      </w:r>
      <w:r w:rsidRPr="004B4003">
        <w:t xml:space="preserve"> представителем Заказчика товарная накладная, является подтверждением факта </w:t>
      </w:r>
      <w:r w:rsidR="00257A2A" w:rsidRPr="004B4003">
        <w:t>доставки на Объект</w:t>
      </w:r>
      <w:r w:rsidRPr="004B4003">
        <w:t xml:space="preserve"> расходных материалов.</w:t>
      </w:r>
    </w:p>
    <w:tbl>
      <w:tblPr>
        <w:tblpPr w:leftFromText="180" w:rightFromText="180" w:vertAnchor="text" w:horzAnchor="margin" w:tblpY="2039"/>
        <w:tblW w:w="10314" w:type="dxa"/>
        <w:tblLook w:val="00A0" w:firstRow="1" w:lastRow="0" w:firstColumn="1" w:lastColumn="0" w:noHBand="0" w:noVBand="0"/>
      </w:tblPr>
      <w:tblGrid>
        <w:gridCol w:w="5018"/>
        <w:gridCol w:w="5296"/>
      </w:tblGrid>
      <w:tr w:rsidR="004B4003" w:rsidRPr="00947788" w14:paraId="54ADC6D5" w14:textId="77777777" w:rsidTr="007267A2">
        <w:trPr>
          <w:trHeight w:val="299"/>
        </w:trPr>
        <w:tc>
          <w:tcPr>
            <w:tcW w:w="5018" w:type="dxa"/>
          </w:tcPr>
          <w:p w14:paraId="52C1F7E0" w14:textId="77777777" w:rsidR="004B4003" w:rsidRPr="00947788" w:rsidRDefault="004B4003" w:rsidP="004B4003">
            <w:pPr>
              <w:keepNext/>
              <w:tabs>
                <w:tab w:val="left" w:pos="284"/>
                <w:tab w:val="left" w:pos="9720"/>
              </w:tabs>
              <w:spacing w:after="120"/>
              <w:ind w:right="-82"/>
              <w:rPr>
                <w:b/>
                <w:bCs/>
              </w:rPr>
            </w:pPr>
            <w:r>
              <w:rPr>
                <w:b/>
                <w:bCs/>
              </w:rPr>
              <w:t>З</w:t>
            </w:r>
            <w:r w:rsidRPr="00947788">
              <w:rPr>
                <w:b/>
                <w:bCs/>
              </w:rPr>
              <w:t>аказчик:</w:t>
            </w:r>
          </w:p>
        </w:tc>
        <w:tc>
          <w:tcPr>
            <w:tcW w:w="5296" w:type="dxa"/>
          </w:tcPr>
          <w:p w14:paraId="764F20E4" w14:textId="77777777" w:rsidR="004B4003" w:rsidRPr="00947788" w:rsidRDefault="004B4003" w:rsidP="004B4003">
            <w:pPr>
              <w:keepNext/>
              <w:tabs>
                <w:tab w:val="left" w:pos="284"/>
                <w:tab w:val="left" w:pos="9720"/>
              </w:tabs>
              <w:spacing w:after="120"/>
              <w:ind w:right="-82"/>
              <w:rPr>
                <w:b/>
                <w:bCs/>
              </w:rPr>
            </w:pPr>
            <w:r w:rsidRPr="00947788">
              <w:rPr>
                <w:b/>
                <w:bCs/>
              </w:rPr>
              <w:t>Исполнитель:</w:t>
            </w:r>
          </w:p>
        </w:tc>
      </w:tr>
      <w:tr w:rsidR="00B0702F" w:rsidRPr="00947788" w14:paraId="315D514B" w14:textId="77777777" w:rsidTr="007267A2">
        <w:trPr>
          <w:trHeight w:val="299"/>
        </w:trPr>
        <w:tc>
          <w:tcPr>
            <w:tcW w:w="5018" w:type="dxa"/>
          </w:tcPr>
          <w:p w14:paraId="29B1CAE6" w14:textId="77777777" w:rsidR="00B0702F" w:rsidRPr="00B0702F" w:rsidRDefault="00B0702F" w:rsidP="00B0702F">
            <w:pPr>
              <w:keepNext/>
              <w:tabs>
                <w:tab w:val="left" w:pos="284"/>
              </w:tabs>
              <w:spacing w:after="120"/>
              <w:ind w:right="-419"/>
              <w:rPr>
                <w:sz w:val="28"/>
              </w:rPr>
            </w:pPr>
          </w:p>
        </w:tc>
        <w:tc>
          <w:tcPr>
            <w:tcW w:w="5296" w:type="dxa"/>
          </w:tcPr>
          <w:p w14:paraId="24C19427" w14:textId="77777777" w:rsidR="00B0702F" w:rsidRPr="00B0702F" w:rsidRDefault="00B0702F" w:rsidP="00B0702F">
            <w:pPr>
              <w:keepNext/>
              <w:tabs>
                <w:tab w:val="left" w:pos="284"/>
              </w:tabs>
              <w:spacing w:after="120"/>
              <w:ind w:right="-419"/>
              <w:rPr>
                <w:sz w:val="28"/>
              </w:rPr>
            </w:pPr>
          </w:p>
        </w:tc>
      </w:tr>
      <w:tr w:rsidR="00B0702F" w:rsidRPr="00947788" w14:paraId="5CC69648" w14:textId="77777777" w:rsidTr="007267A2">
        <w:trPr>
          <w:trHeight w:val="299"/>
        </w:trPr>
        <w:tc>
          <w:tcPr>
            <w:tcW w:w="5018" w:type="dxa"/>
          </w:tcPr>
          <w:p w14:paraId="64047BC4" w14:textId="77777777" w:rsidR="00B0702F" w:rsidRPr="00B0702F" w:rsidRDefault="00B0702F" w:rsidP="00B0702F">
            <w:pPr>
              <w:keepNext/>
              <w:tabs>
                <w:tab w:val="left" w:pos="284"/>
              </w:tabs>
              <w:spacing w:after="120"/>
              <w:ind w:right="-419"/>
              <w:jc w:val="both"/>
              <w:rPr>
                <w:sz w:val="28"/>
              </w:rPr>
            </w:pPr>
            <w:r w:rsidRPr="00B0702F">
              <w:rPr>
                <w:sz w:val="28"/>
              </w:rPr>
              <w:t>ПАО «Башинформсвязь»</w:t>
            </w:r>
          </w:p>
        </w:tc>
        <w:tc>
          <w:tcPr>
            <w:tcW w:w="5296" w:type="dxa"/>
          </w:tcPr>
          <w:p w14:paraId="1B0D0006" w14:textId="77777777" w:rsidR="00B0702F" w:rsidRPr="00B0702F" w:rsidRDefault="00B0702F" w:rsidP="00B0702F">
            <w:pPr>
              <w:keepNext/>
              <w:tabs>
                <w:tab w:val="left" w:pos="284"/>
              </w:tabs>
              <w:spacing w:after="120"/>
              <w:ind w:right="-419"/>
              <w:jc w:val="both"/>
              <w:rPr>
                <w:sz w:val="28"/>
              </w:rPr>
            </w:pPr>
          </w:p>
        </w:tc>
      </w:tr>
      <w:tr w:rsidR="00B0702F" w:rsidRPr="00947788" w14:paraId="3F2762C2" w14:textId="77777777" w:rsidTr="007267A2">
        <w:trPr>
          <w:trHeight w:val="284"/>
        </w:trPr>
        <w:tc>
          <w:tcPr>
            <w:tcW w:w="5018" w:type="dxa"/>
          </w:tcPr>
          <w:p w14:paraId="49803986" w14:textId="77777777" w:rsidR="00B0702F" w:rsidRPr="00B0702F" w:rsidRDefault="00B0702F" w:rsidP="00B0702F">
            <w:pPr>
              <w:keepNext/>
              <w:tabs>
                <w:tab w:val="left" w:pos="284"/>
              </w:tabs>
              <w:spacing w:after="120"/>
              <w:ind w:right="-419"/>
              <w:jc w:val="both"/>
              <w:rPr>
                <w:sz w:val="28"/>
              </w:rPr>
            </w:pPr>
          </w:p>
        </w:tc>
        <w:tc>
          <w:tcPr>
            <w:tcW w:w="5296" w:type="dxa"/>
          </w:tcPr>
          <w:p w14:paraId="572B9CB3" w14:textId="77777777" w:rsidR="00B0702F" w:rsidRPr="00B0702F" w:rsidRDefault="00B0702F" w:rsidP="00B0702F">
            <w:pPr>
              <w:keepNext/>
              <w:tabs>
                <w:tab w:val="left" w:pos="284"/>
              </w:tabs>
              <w:spacing w:after="120"/>
              <w:ind w:right="-419"/>
              <w:jc w:val="both"/>
              <w:rPr>
                <w:sz w:val="28"/>
              </w:rPr>
            </w:pPr>
          </w:p>
        </w:tc>
      </w:tr>
      <w:tr w:rsidR="00B0702F" w:rsidRPr="00947788" w14:paraId="29B2C2B4" w14:textId="77777777" w:rsidTr="007267A2">
        <w:trPr>
          <w:trHeight w:val="299"/>
        </w:trPr>
        <w:tc>
          <w:tcPr>
            <w:tcW w:w="5018" w:type="dxa"/>
          </w:tcPr>
          <w:p w14:paraId="65047D3F" w14:textId="77777777" w:rsidR="00B0702F" w:rsidRPr="00B0702F" w:rsidRDefault="00B0702F" w:rsidP="005C53C6">
            <w:pPr>
              <w:keepNext/>
              <w:tabs>
                <w:tab w:val="left" w:pos="284"/>
              </w:tabs>
              <w:spacing w:after="120"/>
              <w:ind w:right="-419"/>
              <w:jc w:val="both"/>
              <w:rPr>
                <w:sz w:val="28"/>
              </w:rPr>
            </w:pPr>
            <w:r w:rsidRPr="00B0702F">
              <w:rPr>
                <w:noProof/>
                <w:sz w:val="28"/>
              </w:rPr>
              <w:t xml:space="preserve">_________________ </w:t>
            </w:r>
            <w:r w:rsidRPr="00B0702F">
              <w:rPr>
                <w:b/>
                <w:bCs/>
                <w:sz w:val="28"/>
              </w:rPr>
              <w:t>/</w:t>
            </w:r>
            <w:r w:rsidRPr="00B0702F">
              <w:rPr>
                <w:bCs/>
                <w:sz w:val="28"/>
              </w:rPr>
              <w:t xml:space="preserve"> </w:t>
            </w:r>
            <w:r w:rsidR="00374339">
              <w:rPr>
                <w:bCs/>
                <w:sz w:val="28"/>
              </w:rPr>
              <w:t>/</w:t>
            </w:r>
          </w:p>
        </w:tc>
        <w:tc>
          <w:tcPr>
            <w:tcW w:w="5296" w:type="dxa"/>
          </w:tcPr>
          <w:p w14:paraId="7845D2BE" w14:textId="77777777" w:rsidR="00B0702F" w:rsidRPr="00B0702F" w:rsidRDefault="00B0702F" w:rsidP="005C53C6">
            <w:pPr>
              <w:keepNext/>
              <w:tabs>
                <w:tab w:val="left" w:pos="284"/>
              </w:tabs>
              <w:spacing w:after="120"/>
              <w:ind w:right="-419"/>
              <w:jc w:val="both"/>
              <w:rPr>
                <w:sz w:val="28"/>
              </w:rPr>
            </w:pPr>
            <w:r w:rsidRPr="00B0702F">
              <w:rPr>
                <w:noProof/>
                <w:sz w:val="28"/>
              </w:rPr>
              <w:t>_________________</w:t>
            </w:r>
            <w:r w:rsidRPr="00B0702F">
              <w:rPr>
                <w:sz w:val="28"/>
              </w:rPr>
              <w:t xml:space="preserve"> / /</w:t>
            </w:r>
          </w:p>
        </w:tc>
      </w:tr>
      <w:tr w:rsidR="00B0702F" w:rsidRPr="00947788" w14:paraId="58E82A50" w14:textId="77777777" w:rsidTr="007267A2">
        <w:trPr>
          <w:trHeight w:val="284"/>
        </w:trPr>
        <w:tc>
          <w:tcPr>
            <w:tcW w:w="5018" w:type="dxa"/>
          </w:tcPr>
          <w:p w14:paraId="49E43AA6" w14:textId="77777777" w:rsidR="00B0702F" w:rsidRPr="00B0702F" w:rsidRDefault="00B0702F" w:rsidP="00B0702F">
            <w:pPr>
              <w:keepNext/>
              <w:tabs>
                <w:tab w:val="left" w:pos="284"/>
              </w:tabs>
              <w:spacing w:after="120"/>
              <w:ind w:right="-419"/>
              <w:jc w:val="both"/>
              <w:rPr>
                <w:noProof/>
                <w:sz w:val="28"/>
              </w:rPr>
            </w:pPr>
            <w:r w:rsidRPr="00B0702F">
              <w:rPr>
                <w:noProof/>
                <w:sz w:val="28"/>
              </w:rPr>
              <w:t>м.п.</w:t>
            </w:r>
          </w:p>
        </w:tc>
        <w:tc>
          <w:tcPr>
            <w:tcW w:w="5296" w:type="dxa"/>
          </w:tcPr>
          <w:p w14:paraId="53AAC22D" w14:textId="77777777" w:rsidR="00B0702F" w:rsidRPr="00B0702F" w:rsidRDefault="00B0702F" w:rsidP="00B0702F">
            <w:pPr>
              <w:keepNext/>
              <w:tabs>
                <w:tab w:val="left" w:pos="284"/>
              </w:tabs>
              <w:spacing w:after="120"/>
              <w:ind w:right="-419"/>
              <w:jc w:val="both"/>
              <w:rPr>
                <w:noProof/>
                <w:sz w:val="28"/>
              </w:rPr>
            </w:pPr>
            <w:r w:rsidRPr="00B0702F">
              <w:rPr>
                <w:noProof/>
                <w:sz w:val="28"/>
              </w:rPr>
              <w:t>м.п.</w:t>
            </w:r>
          </w:p>
        </w:tc>
      </w:tr>
    </w:tbl>
    <w:p w14:paraId="5DAC2377" w14:textId="77777777" w:rsidR="004B4003" w:rsidRDefault="00F63ED9" w:rsidP="00994E4A">
      <w:pPr>
        <w:ind w:right="-419" w:firstLine="709"/>
        <w:jc w:val="both"/>
      </w:pPr>
      <w:r w:rsidRPr="004B4003">
        <w:t xml:space="preserve">2.2 При </w:t>
      </w:r>
      <w:r w:rsidR="00A04D31" w:rsidRPr="004B4003">
        <w:t>д</w:t>
      </w:r>
      <w:r w:rsidRPr="004B4003">
        <w:t xml:space="preserve">оставке на Объект </w:t>
      </w:r>
      <w:r w:rsidR="00374339" w:rsidRPr="004B4003">
        <w:t>расходных материалов,</w:t>
      </w:r>
      <w:r w:rsidRPr="004B4003">
        <w:t xml:space="preserve"> не соответствующих перечню/номенклатуре, приведенной в настоящем Приложении или при </w:t>
      </w:r>
      <w:r w:rsidR="00A04D31" w:rsidRPr="004B4003">
        <w:t>д</w:t>
      </w:r>
      <w:r w:rsidRPr="004B4003">
        <w:t xml:space="preserve">оставке материалов ненадлежащего качества, в т.ч. не отвечающим своим потребительским свойствам, уполномоченное лицо Заказчика имеет право отказать в приемке расходных материалов на Объект. Подобный отказ уполномоченного лица Заказчика фиксируется двухсторонним актом. При этом, Исполнитель обязан произвести замену не принятых расходных материалов. </w:t>
      </w:r>
    </w:p>
    <w:p w14:paraId="2FD9755B" w14:textId="77777777" w:rsidR="00F63ED9" w:rsidRPr="00947788" w:rsidRDefault="004B4003" w:rsidP="004B4003">
      <w:pPr>
        <w:keepNext/>
        <w:tabs>
          <w:tab w:val="left" w:pos="1875"/>
          <w:tab w:val="left" w:pos="9720"/>
        </w:tabs>
        <w:spacing w:after="120"/>
        <w:ind w:right="-82"/>
        <w:jc w:val="right"/>
        <w:rPr>
          <w:b/>
          <w:bCs/>
        </w:rPr>
      </w:pPr>
      <w:r>
        <w:rPr>
          <w:b/>
          <w:bCs/>
        </w:rPr>
        <w:lastRenderedPageBreak/>
        <w:tab/>
      </w:r>
      <w:r w:rsidR="00F63ED9" w:rsidRPr="00947788">
        <w:rPr>
          <w:b/>
          <w:bCs/>
        </w:rPr>
        <w:t>Приложение №</w:t>
      </w:r>
      <w:r w:rsidR="00DE22CC">
        <w:rPr>
          <w:b/>
          <w:bCs/>
        </w:rPr>
        <w:t xml:space="preserve"> </w:t>
      </w:r>
      <w:r w:rsidR="0085492C">
        <w:rPr>
          <w:b/>
          <w:bCs/>
        </w:rPr>
        <w:t>4</w:t>
      </w:r>
    </w:p>
    <w:p w14:paraId="4477F7D4" w14:textId="77777777" w:rsidR="00F63ED9" w:rsidRPr="00947788" w:rsidRDefault="00F63ED9" w:rsidP="00F63ED9">
      <w:pPr>
        <w:keepNext/>
        <w:tabs>
          <w:tab w:val="left" w:pos="9720"/>
        </w:tabs>
        <w:spacing w:after="120"/>
        <w:jc w:val="right"/>
        <w:rPr>
          <w:b/>
          <w:bCs/>
        </w:rPr>
      </w:pPr>
      <w:r w:rsidRPr="00947788">
        <w:rPr>
          <w:b/>
          <w:bCs/>
        </w:rPr>
        <w:t>к Договору № ______</w:t>
      </w:r>
      <w:r w:rsidR="004B4003">
        <w:rPr>
          <w:b/>
          <w:bCs/>
        </w:rPr>
        <w:t>___ от «___» ______________ 201</w:t>
      </w:r>
      <w:r w:rsidR="00B0702F">
        <w:rPr>
          <w:b/>
          <w:bCs/>
        </w:rPr>
        <w:t xml:space="preserve">_ </w:t>
      </w:r>
      <w:r w:rsidRPr="00947788">
        <w:rPr>
          <w:b/>
          <w:bCs/>
        </w:rPr>
        <w:t>г.</w:t>
      </w:r>
    </w:p>
    <w:p w14:paraId="496B5CB4" w14:textId="77777777" w:rsidR="001209D6" w:rsidRDefault="001209D6" w:rsidP="001209D6">
      <w:pPr>
        <w:keepNext/>
        <w:tabs>
          <w:tab w:val="left" w:pos="9720"/>
        </w:tabs>
        <w:spacing w:after="120"/>
        <w:jc w:val="right"/>
        <w:rPr>
          <w:b/>
          <w:bCs/>
        </w:rPr>
      </w:pPr>
    </w:p>
    <w:p w14:paraId="36D03351" w14:textId="77777777" w:rsidR="00F63ED9" w:rsidRPr="00947788" w:rsidRDefault="001209D6" w:rsidP="001209D6">
      <w:pPr>
        <w:keepNext/>
        <w:tabs>
          <w:tab w:val="left" w:pos="9720"/>
        </w:tabs>
        <w:spacing w:after="120"/>
        <w:jc w:val="right"/>
        <w:rPr>
          <w:b/>
          <w:bCs/>
        </w:rPr>
      </w:pPr>
      <w:r>
        <w:rPr>
          <w:b/>
          <w:bCs/>
        </w:rPr>
        <w:t>ФОРМА ДОКУМЕНТА</w:t>
      </w:r>
    </w:p>
    <w:p w14:paraId="6C4D80AA" w14:textId="77777777" w:rsidR="00F63ED9" w:rsidRPr="00947788" w:rsidRDefault="00F63ED9" w:rsidP="00F63ED9">
      <w:pPr>
        <w:keepNext/>
        <w:tabs>
          <w:tab w:val="left" w:pos="9720"/>
        </w:tabs>
        <w:spacing w:after="120"/>
        <w:ind w:right="-82"/>
        <w:jc w:val="center"/>
        <w:rPr>
          <w:b/>
          <w:bCs/>
          <w:caps/>
          <w:sz w:val="28"/>
          <w:szCs w:val="28"/>
        </w:rPr>
      </w:pPr>
      <w:r w:rsidRPr="00947788">
        <w:rPr>
          <w:b/>
          <w:bCs/>
          <w:caps/>
          <w:sz w:val="28"/>
          <w:szCs w:val="28"/>
        </w:rPr>
        <w:t>Акт приема на обслуживание</w:t>
      </w:r>
    </w:p>
    <w:p w14:paraId="744DFC94" w14:textId="77777777" w:rsidR="00F63ED9" w:rsidRPr="00947788" w:rsidRDefault="00F63ED9" w:rsidP="00F63ED9">
      <w:pPr>
        <w:keepNext/>
        <w:tabs>
          <w:tab w:val="left" w:pos="9720"/>
        </w:tabs>
        <w:spacing w:after="120"/>
        <w:jc w:val="center"/>
        <w:rPr>
          <w:b/>
          <w:bCs/>
        </w:rPr>
      </w:pPr>
    </w:p>
    <w:p w14:paraId="6EDFBFA9" w14:textId="77777777" w:rsidR="00F63ED9" w:rsidRPr="00947788" w:rsidRDefault="00B0702F" w:rsidP="00F63ED9">
      <w:pPr>
        <w:keepNext/>
        <w:tabs>
          <w:tab w:val="left" w:pos="9720"/>
        </w:tabs>
        <w:spacing w:after="120"/>
        <w:jc w:val="both"/>
      </w:pPr>
      <w:r>
        <w:t>ПАО</w:t>
      </w:r>
      <w:r w:rsidR="00F63ED9" w:rsidRPr="00947788">
        <w:t xml:space="preserve"> «</w:t>
      </w:r>
      <w:r>
        <w:t>Башинформсвязь</w:t>
      </w:r>
      <w:r w:rsidR="00F63ED9" w:rsidRPr="00947788">
        <w:t xml:space="preserve">», именуемое в дальнейшем Заказчик, в лице ________________________________________________________________________________________________________________________________________________________________ и </w:t>
      </w:r>
    </w:p>
    <w:p w14:paraId="18C8A704" w14:textId="77777777" w:rsidR="00F63ED9" w:rsidRPr="00947788" w:rsidRDefault="00F63ED9" w:rsidP="00F63ED9">
      <w:pPr>
        <w:keepNext/>
        <w:tabs>
          <w:tab w:val="left" w:pos="9720"/>
        </w:tabs>
        <w:spacing w:after="120"/>
        <w:jc w:val="both"/>
      </w:pPr>
      <w:r w:rsidRPr="00947788">
        <w:t>[</w:t>
      </w:r>
      <w:r w:rsidRPr="00947788">
        <w:rPr>
          <w:b/>
          <w:u w:val="single"/>
        </w:rPr>
        <w:t>наименование</w:t>
      </w:r>
      <w:r w:rsidRPr="00947788">
        <w:t>], именуемое в дальнейшем Исполнитель в лице _________________________________________________________________________________________________________________________________________________________________</w:t>
      </w:r>
      <w:r w:rsidRPr="00947788">
        <w:br/>
        <w:t>составили настоящий Акт о следующем:</w:t>
      </w:r>
    </w:p>
    <w:p w14:paraId="64BBF83A" w14:textId="77777777" w:rsidR="00F63ED9" w:rsidRPr="00947788" w:rsidRDefault="00F63ED9" w:rsidP="00F63ED9">
      <w:pPr>
        <w:keepNext/>
        <w:tabs>
          <w:tab w:val="left" w:pos="9781"/>
        </w:tabs>
        <w:spacing w:after="120"/>
        <w:jc w:val="both"/>
      </w:pPr>
      <w:r w:rsidRPr="00947788">
        <w:t>1. В соответствии с условиями Договора № ______________ от ______________ Заказчик передал, а Исполнитель принял на обслуживание с «___»________201</w:t>
      </w:r>
      <w:r w:rsidR="00B0702F">
        <w:t>_</w:t>
      </w:r>
      <w:r w:rsidRPr="00947788">
        <w:t> г. Объект(ы), расположенный по адресу:</w:t>
      </w:r>
      <w:r w:rsidR="006F54AF">
        <w:t>________________________________________________________</w:t>
      </w:r>
      <w:r w:rsidRPr="00947788"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47788">
        <w:br/>
      </w:r>
    </w:p>
    <w:p w14:paraId="1A2EB69E" w14:textId="77777777" w:rsidR="00F63ED9" w:rsidRPr="00947788" w:rsidRDefault="00F63ED9" w:rsidP="00F63ED9">
      <w:pPr>
        <w:keepNext/>
        <w:tabs>
          <w:tab w:val="left" w:pos="9781"/>
        </w:tabs>
        <w:spacing w:after="120"/>
        <w:jc w:val="both"/>
      </w:pPr>
      <w:r w:rsidRPr="00947788">
        <w:t xml:space="preserve">и приступил к </w:t>
      </w:r>
      <w:r w:rsidR="00A04D31">
        <w:t>оказанию Услуг</w:t>
      </w:r>
      <w:r w:rsidRPr="00947788">
        <w:t xml:space="preserve"> по профессиональной комплексной уборке внутренних помещений и прилегающих территорий.</w:t>
      </w:r>
    </w:p>
    <w:p w14:paraId="0D20944F" w14:textId="77777777" w:rsidR="00F63ED9" w:rsidRPr="00947788" w:rsidRDefault="00F63ED9" w:rsidP="00F63ED9">
      <w:pPr>
        <w:keepNext/>
        <w:tabs>
          <w:tab w:val="left" w:pos="9720"/>
        </w:tabs>
        <w:spacing w:after="120"/>
      </w:pPr>
      <w:r w:rsidRPr="00947788">
        <w:t>2. Общая площадь убираемых помещений составляет _____________кв.м.</w:t>
      </w:r>
    </w:p>
    <w:p w14:paraId="35E64410" w14:textId="77777777" w:rsidR="00F63ED9" w:rsidRPr="00947788" w:rsidRDefault="00F63ED9" w:rsidP="00F63ED9">
      <w:pPr>
        <w:keepNext/>
        <w:tabs>
          <w:tab w:val="left" w:pos="9720"/>
        </w:tabs>
        <w:spacing w:after="120"/>
      </w:pPr>
      <w:r w:rsidRPr="00947788">
        <w:t>3. Общая площадь убираемых прилегающих территорий составляет _____________кв.м.</w:t>
      </w:r>
    </w:p>
    <w:p w14:paraId="5DCDD77A" w14:textId="77777777" w:rsidR="00F63ED9" w:rsidRPr="00947788" w:rsidRDefault="00F63ED9" w:rsidP="00F63ED9">
      <w:pPr>
        <w:keepNext/>
        <w:tabs>
          <w:tab w:val="left" w:pos="9720"/>
        </w:tabs>
        <w:spacing w:after="120"/>
        <w:jc w:val="both"/>
      </w:pPr>
      <w:r w:rsidRPr="00947788">
        <w:t>4. Фактическое состояние Объекта на момент приемки-передачи отражено в прилагаемой дефектной ведомости</w:t>
      </w:r>
      <w:r w:rsidR="004553A2">
        <w:t xml:space="preserve"> (</w:t>
      </w:r>
      <w:r w:rsidR="004553A2" w:rsidRPr="004553A2">
        <w:rPr>
          <w:i/>
        </w:rPr>
        <w:t>составляется при необходимости, при наличии дефектов, препятствующих оказанию клининговых услуг</w:t>
      </w:r>
      <w:r w:rsidR="004553A2">
        <w:t>)</w:t>
      </w:r>
      <w:r w:rsidRPr="00947788">
        <w:t>.</w:t>
      </w:r>
    </w:p>
    <w:p w14:paraId="3CD04FF8" w14:textId="77777777" w:rsidR="00F63ED9" w:rsidRPr="00947788" w:rsidRDefault="00F63ED9" w:rsidP="00F63ED9">
      <w:pPr>
        <w:keepNext/>
        <w:tabs>
          <w:tab w:val="left" w:pos="9720"/>
        </w:tabs>
        <w:spacing w:after="120"/>
        <w:jc w:val="both"/>
      </w:pPr>
      <w:r w:rsidRPr="00947788">
        <w:rPr>
          <w:u w:val="single"/>
        </w:rPr>
        <w:t>Приложение</w:t>
      </w:r>
      <w:r w:rsidRPr="00947788">
        <w:t xml:space="preserve">: </w:t>
      </w:r>
    </w:p>
    <w:p w14:paraId="1E989F1C" w14:textId="77777777" w:rsidR="00F63ED9" w:rsidRPr="00947788" w:rsidRDefault="00F63ED9" w:rsidP="00F63ED9">
      <w:pPr>
        <w:keepNext/>
        <w:tabs>
          <w:tab w:val="left" w:pos="9720"/>
        </w:tabs>
        <w:spacing w:after="120"/>
        <w:jc w:val="both"/>
      </w:pPr>
      <w:r w:rsidRPr="00947788">
        <w:t>Дефектная ведомость на _____ листах, экз. №1 – у Заказчика, экз. №2 – у Исполнителя.</w:t>
      </w:r>
    </w:p>
    <w:p w14:paraId="601CA99F" w14:textId="77777777" w:rsidR="00F63ED9" w:rsidRPr="00947788" w:rsidRDefault="00F63ED9" w:rsidP="00F63ED9">
      <w:pPr>
        <w:keepNext/>
        <w:tabs>
          <w:tab w:val="left" w:pos="9720"/>
        </w:tabs>
        <w:spacing w:after="120"/>
        <w:jc w:val="both"/>
      </w:pPr>
    </w:p>
    <w:p w14:paraId="46A4184C" w14:textId="77777777" w:rsidR="00922E73" w:rsidRDefault="00353D9F" w:rsidP="00922E73">
      <w:pPr>
        <w:keepNext/>
        <w:tabs>
          <w:tab w:val="left" w:pos="9720"/>
        </w:tabs>
        <w:spacing w:after="120"/>
        <w:jc w:val="right"/>
        <w:rPr>
          <w:b/>
          <w:bCs/>
        </w:rPr>
      </w:pPr>
      <w:r>
        <w:rPr>
          <w:b/>
          <w:bCs/>
        </w:rPr>
        <w:br w:type="page"/>
      </w:r>
    </w:p>
    <w:p w14:paraId="2044E5CA" w14:textId="77777777" w:rsidR="004553A2" w:rsidRDefault="004553A2" w:rsidP="00F63ED9">
      <w:pPr>
        <w:keepNext/>
        <w:tabs>
          <w:tab w:val="left" w:pos="9720"/>
        </w:tabs>
        <w:spacing w:after="120"/>
        <w:jc w:val="center"/>
        <w:rPr>
          <w:b/>
          <w:bCs/>
        </w:rPr>
      </w:pPr>
      <w:r>
        <w:rPr>
          <w:b/>
          <w:bCs/>
        </w:rPr>
        <w:lastRenderedPageBreak/>
        <w:t>Дефектная ведомость</w:t>
      </w:r>
    </w:p>
    <w:p w14:paraId="0E30497B" w14:textId="77777777" w:rsidR="00353D9F" w:rsidRPr="009970EB" w:rsidRDefault="00353D9F" w:rsidP="00237D50">
      <w:pPr>
        <w:keepNext/>
        <w:tabs>
          <w:tab w:val="left" w:pos="9720"/>
        </w:tabs>
        <w:spacing w:after="120"/>
        <w:jc w:val="both"/>
        <w:rPr>
          <w:b/>
          <w:bCs/>
        </w:rPr>
      </w:pPr>
      <w:r w:rsidRPr="009970EB">
        <w:rPr>
          <w:b/>
        </w:rPr>
        <w:t>В</w:t>
      </w:r>
      <w:r w:rsidRPr="009970EB">
        <w:rPr>
          <w:b/>
          <w:bCs/>
        </w:rPr>
        <w:t xml:space="preserve">едомость выявленных дефектов </w:t>
      </w:r>
      <w:r w:rsidR="00237D50" w:rsidRPr="009970EB">
        <w:rPr>
          <w:b/>
          <w:bCs/>
        </w:rPr>
        <w:t>по</w:t>
      </w:r>
      <w:r w:rsidRPr="009970EB">
        <w:rPr>
          <w:b/>
          <w:bCs/>
        </w:rPr>
        <w:t xml:space="preserve"> убираемы</w:t>
      </w:r>
      <w:r w:rsidR="00237D50" w:rsidRPr="009970EB">
        <w:rPr>
          <w:b/>
          <w:bCs/>
        </w:rPr>
        <w:t>м</w:t>
      </w:r>
      <w:r w:rsidRPr="009970EB">
        <w:rPr>
          <w:b/>
          <w:bCs/>
        </w:rPr>
        <w:t xml:space="preserve"> площад</w:t>
      </w:r>
      <w:r w:rsidR="00237D50" w:rsidRPr="009970EB">
        <w:rPr>
          <w:b/>
          <w:bCs/>
        </w:rPr>
        <w:t>ям</w:t>
      </w:r>
      <w:r w:rsidRPr="009970EB">
        <w:rPr>
          <w:b/>
          <w:bCs/>
        </w:rPr>
        <w:t xml:space="preserve"> на момент приемки.</w:t>
      </w: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3508"/>
        <w:gridCol w:w="1841"/>
        <w:gridCol w:w="1274"/>
        <w:gridCol w:w="3125"/>
      </w:tblGrid>
      <w:tr w:rsidR="00237D50" w:rsidRPr="009970EB" w14:paraId="29D3394E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D7FB804" w14:textId="77777777" w:rsidR="00237D50" w:rsidRPr="009970EB" w:rsidRDefault="00237D50" w:rsidP="006111EC">
            <w:pPr>
              <w:jc w:val="center"/>
              <w:rPr>
                <w:b/>
                <w:bCs/>
              </w:rPr>
            </w:pPr>
            <w:r w:rsidRPr="009970EB">
              <w:rPr>
                <w:b/>
                <w:bCs/>
              </w:rPr>
              <w:t>№</w:t>
            </w:r>
          </w:p>
          <w:p w14:paraId="57C36478" w14:textId="77777777" w:rsidR="00237D50" w:rsidRPr="009970EB" w:rsidRDefault="00237D50" w:rsidP="006111EC">
            <w:pPr>
              <w:jc w:val="center"/>
              <w:rPr>
                <w:b/>
                <w:bCs/>
              </w:rPr>
            </w:pPr>
            <w:r w:rsidRPr="009970EB">
              <w:rPr>
                <w:b/>
                <w:bCs/>
              </w:rPr>
              <w:t>п/п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DF22289" w14:textId="77777777" w:rsidR="00237D50" w:rsidRPr="009970EB" w:rsidRDefault="00237D50" w:rsidP="006111EC">
            <w:pPr>
              <w:keepNext/>
              <w:tabs>
                <w:tab w:val="left" w:pos="9720"/>
              </w:tabs>
              <w:ind w:right="50"/>
              <w:jc w:val="center"/>
              <w:rPr>
                <w:b/>
                <w:bCs/>
              </w:rPr>
            </w:pPr>
            <w:r w:rsidRPr="009970EB">
              <w:rPr>
                <w:b/>
                <w:bCs/>
              </w:rPr>
              <w:t>Наименование помещения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D23E4E5" w14:textId="77777777" w:rsidR="00237D50" w:rsidRPr="009970EB" w:rsidRDefault="00237D50" w:rsidP="006111EC">
            <w:pPr>
              <w:keepNext/>
              <w:tabs>
                <w:tab w:val="left" w:pos="9720"/>
              </w:tabs>
              <w:ind w:right="31"/>
              <w:jc w:val="center"/>
              <w:rPr>
                <w:b/>
                <w:bCs/>
              </w:rPr>
            </w:pPr>
            <w:r w:rsidRPr="009970EB">
              <w:rPr>
                <w:b/>
                <w:bCs/>
              </w:rPr>
              <w:t>Номер по плану БТИ (экспликации)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510FA3B" w14:textId="77777777" w:rsidR="00237D50" w:rsidRPr="009970EB" w:rsidRDefault="00237D50" w:rsidP="006111EC">
            <w:pPr>
              <w:keepNext/>
              <w:tabs>
                <w:tab w:val="left" w:pos="9720"/>
              </w:tabs>
              <w:jc w:val="center"/>
              <w:rPr>
                <w:b/>
                <w:bCs/>
              </w:rPr>
            </w:pPr>
            <w:r w:rsidRPr="009970EB">
              <w:rPr>
                <w:b/>
                <w:bCs/>
              </w:rPr>
              <w:t>Площадь (кв.м.)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75CAFDB" w14:textId="77777777" w:rsidR="00237D50" w:rsidRPr="009970EB" w:rsidRDefault="00237D50" w:rsidP="006111EC">
            <w:pPr>
              <w:keepNext/>
              <w:tabs>
                <w:tab w:val="left" w:pos="9720"/>
              </w:tabs>
              <w:jc w:val="center"/>
              <w:rPr>
                <w:b/>
                <w:bCs/>
              </w:rPr>
            </w:pPr>
            <w:r w:rsidRPr="009970EB">
              <w:rPr>
                <w:b/>
                <w:bCs/>
              </w:rPr>
              <w:t>Выявленные дефекты (напольное покрытие, стены и пр.)</w:t>
            </w:r>
          </w:p>
        </w:tc>
      </w:tr>
      <w:tr w:rsidR="00237D50" w:rsidRPr="009970EB" w14:paraId="65A1F5B4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A2986" w14:textId="77777777" w:rsidR="00237D50" w:rsidRPr="009970EB" w:rsidRDefault="00237D50" w:rsidP="006111EC">
            <w:pPr>
              <w:jc w:val="center"/>
              <w:rPr>
                <w:bCs/>
              </w:rPr>
            </w:pPr>
            <w:r w:rsidRPr="009970EB">
              <w:rPr>
                <w:bCs/>
              </w:rPr>
              <w:t>1.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7B865" w14:textId="77777777" w:rsidR="00237D50" w:rsidRPr="009970EB" w:rsidRDefault="00237D50" w:rsidP="006111EC">
            <w:pPr>
              <w:keepNext/>
              <w:tabs>
                <w:tab w:val="left" w:pos="9720"/>
              </w:tabs>
              <w:ind w:right="-82"/>
              <w:rPr>
                <w:bCs/>
              </w:rPr>
            </w:pPr>
            <w:r w:rsidRPr="009970EB">
              <w:rPr>
                <w:bCs/>
              </w:rPr>
              <w:t>Офисное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9D5CF" w14:textId="77777777" w:rsidR="00237D50" w:rsidRPr="009970EB" w:rsidRDefault="00237D50">
            <w:pPr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C14E2" w14:textId="77777777" w:rsidR="00237D50" w:rsidRPr="009970EB" w:rsidRDefault="00237D50">
            <w:pPr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9DBCC" w14:textId="77777777" w:rsidR="00237D50" w:rsidRPr="009970EB" w:rsidRDefault="00237D50">
            <w:pPr>
              <w:rPr>
                <w:bCs/>
              </w:rPr>
            </w:pPr>
          </w:p>
        </w:tc>
      </w:tr>
      <w:tr w:rsidR="00237D50" w:rsidRPr="009970EB" w14:paraId="111C6F2B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BD701" w14:textId="77777777" w:rsidR="00237D50" w:rsidRPr="009970EB" w:rsidRDefault="00237D50" w:rsidP="006111EC">
            <w:pPr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40853" w14:textId="77777777" w:rsidR="00237D50" w:rsidRPr="009970EB" w:rsidRDefault="00237D50" w:rsidP="006111EC">
            <w:pPr>
              <w:keepNext/>
              <w:tabs>
                <w:tab w:val="left" w:pos="9720"/>
              </w:tabs>
              <w:ind w:right="-82"/>
              <w:rPr>
                <w:i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00C27" w14:textId="77777777" w:rsidR="00237D50" w:rsidRPr="009970EB" w:rsidRDefault="00237D50">
            <w:pPr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F1042" w14:textId="77777777" w:rsidR="00237D50" w:rsidRPr="009970EB" w:rsidRDefault="00237D50">
            <w:pPr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F7084" w14:textId="77777777" w:rsidR="00237D50" w:rsidRPr="009970EB" w:rsidRDefault="00237D50">
            <w:pPr>
              <w:rPr>
                <w:bCs/>
              </w:rPr>
            </w:pPr>
          </w:p>
        </w:tc>
      </w:tr>
      <w:tr w:rsidR="00237D50" w:rsidRPr="009970EB" w14:paraId="1449319F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177BA" w14:textId="77777777" w:rsidR="00237D50" w:rsidRPr="009970EB" w:rsidRDefault="00237D50" w:rsidP="006111EC">
            <w:pPr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AC968" w14:textId="77777777" w:rsidR="00237D50" w:rsidRPr="009970EB" w:rsidRDefault="00237D50" w:rsidP="006111EC">
            <w:pPr>
              <w:keepNext/>
              <w:tabs>
                <w:tab w:val="left" w:pos="9720"/>
              </w:tabs>
              <w:ind w:right="-82"/>
              <w:rPr>
                <w:i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D3C0D" w14:textId="77777777" w:rsidR="00237D50" w:rsidRPr="009970EB" w:rsidRDefault="00237D50">
            <w:pPr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58B13" w14:textId="77777777" w:rsidR="00237D50" w:rsidRPr="009970EB" w:rsidRDefault="00237D50">
            <w:pPr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53544" w14:textId="77777777" w:rsidR="00237D50" w:rsidRPr="009970EB" w:rsidRDefault="00237D50">
            <w:pPr>
              <w:rPr>
                <w:bCs/>
              </w:rPr>
            </w:pPr>
          </w:p>
        </w:tc>
      </w:tr>
      <w:tr w:rsidR="00237D50" w:rsidRPr="009970EB" w14:paraId="3554086F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151EA" w14:textId="77777777" w:rsidR="00237D50" w:rsidRPr="009970EB" w:rsidRDefault="00237D50" w:rsidP="006111EC">
            <w:pPr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06C35" w14:textId="77777777" w:rsidR="00237D50" w:rsidRPr="009970EB" w:rsidRDefault="00237D50" w:rsidP="006111EC">
            <w:pPr>
              <w:keepNext/>
              <w:tabs>
                <w:tab w:val="left" w:pos="9720"/>
              </w:tabs>
              <w:ind w:right="-82"/>
              <w:rPr>
                <w:i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41661" w14:textId="77777777" w:rsidR="00237D50" w:rsidRPr="009970EB" w:rsidRDefault="00237D50">
            <w:pPr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B5B03" w14:textId="77777777" w:rsidR="00237D50" w:rsidRPr="009970EB" w:rsidRDefault="00237D50">
            <w:pPr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F386A" w14:textId="77777777" w:rsidR="00237D50" w:rsidRPr="009970EB" w:rsidRDefault="00237D50">
            <w:pPr>
              <w:rPr>
                <w:bCs/>
              </w:rPr>
            </w:pPr>
          </w:p>
        </w:tc>
      </w:tr>
      <w:tr w:rsidR="00237D50" w:rsidRPr="009970EB" w14:paraId="44895C9A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46090" w14:textId="77777777" w:rsidR="00237D50" w:rsidRPr="009970EB" w:rsidRDefault="00237D50" w:rsidP="006111EC">
            <w:pPr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97723" w14:textId="77777777" w:rsidR="00237D50" w:rsidRPr="009970EB" w:rsidRDefault="00237D50" w:rsidP="006111EC">
            <w:pPr>
              <w:keepNext/>
              <w:tabs>
                <w:tab w:val="left" w:pos="9720"/>
              </w:tabs>
              <w:ind w:right="-82"/>
              <w:rPr>
                <w:i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C593F" w14:textId="77777777" w:rsidR="00237D50" w:rsidRPr="009970EB" w:rsidRDefault="00237D50">
            <w:pPr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8B66D" w14:textId="77777777" w:rsidR="00237D50" w:rsidRPr="009970EB" w:rsidRDefault="00237D50">
            <w:pPr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B6D35" w14:textId="77777777" w:rsidR="00237D50" w:rsidRPr="009970EB" w:rsidRDefault="00237D50">
            <w:pPr>
              <w:rPr>
                <w:bCs/>
              </w:rPr>
            </w:pPr>
          </w:p>
        </w:tc>
      </w:tr>
      <w:tr w:rsidR="00237D50" w:rsidRPr="009970EB" w14:paraId="0AEE3F26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24B52" w14:textId="77777777" w:rsidR="00237D50" w:rsidRPr="009970EB" w:rsidRDefault="00237D50" w:rsidP="006111EC">
            <w:pPr>
              <w:jc w:val="center"/>
              <w:rPr>
                <w:bCs/>
              </w:rPr>
            </w:pPr>
            <w:r w:rsidRPr="009970EB">
              <w:rPr>
                <w:bCs/>
              </w:rPr>
              <w:t>2.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07EA7" w14:textId="77777777" w:rsidR="00237D50" w:rsidRPr="009970EB" w:rsidRDefault="00237D50" w:rsidP="006111EC">
            <w:pPr>
              <w:keepNext/>
              <w:tabs>
                <w:tab w:val="left" w:pos="9720"/>
              </w:tabs>
              <w:ind w:right="-82"/>
              <w:rPr>
                <w:iCs/>
              </w:rPr>
            </w:pPr>
            <w:r w:rsidRPr="009970EB">
              <w:rPr>
                <w:iCs/>
              </w:rPr>
              <w:t>Технические (ЛАЦ, серверные, кроссовые аппаратные)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79BCB" w14:textId="77777777" w:rsidR="00237D50" w:rsidRPr="009970EB" w:rsidRDefault="00237D50">
            <w:pPr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08D65" w14:textId="77777777" w:rsidR="00237D50" w:rsidRPr="009970EB" w:rsidRDefault="00237D50">
            <w:pPr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D1C95" w14:textId="77777777" w:rsidR="00237D50" w:rsidRPr="009970EB" w:rsidRDefault="00237D50">
            <w:pPr>
              <w:rPr>
                <w:bCs/>
              </w:rPr>
            </w:pPr>
          </w:p>
        </w:tc>
      </w:tr>
      <w:tr w:rsidR="00237D50" w:rsidRPr="009970EB" w14:paraId="2858AA1D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93F10" w14:textId="77777777" w:rsidR="00237D50" w:rsidRPr="009970EB" w:rsidRDefault="00237D50" w:rsidP="006111EC">
            <w:pPr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533BD" w14:textId="77777777" w:rsidR="00237D50" w:rsidRPr="009970EB" w:rsidRDefault="00237D50" w:rsidP="006111EC">
            <w:pPr>
              <w:keepNext/>
              <w:tabs>
                <w:tab w:val="left" w:pos="9720"/>
              </w:tabs>
              <w:ind w:right="-82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E94ED" w14:textId="77777777" w:rsidR="00237D50" w:rsidRPr="009970EB" w:rsidRDefault="00237D50">
            <w:pPr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43BF0" w14:textId="77777777" w:rsidR="00237D50" w:rsidRPr="009970EB" w:rsidRDefault="00237D50">
            <w:pPr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C3922" w14:textId="77777777" w:rsidR="00237D50" w:rsidRPr="009970EB" w:rsidRDefault="00237D50">
            <w:pPr>
              <w:rPr>
                <w:bCs/>
              </w:rPr>
            </w:pPr>
          </w:p>
        </w:tc>
      </w:tr>
      <w:tr w:rsidR="00237D50" w:rsidRPr="009970EB" w14:paraId="3B3ABBD1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2EF6D" w14:textId="77777777" w:rsidR="00237D50" w:rsidRPr="009970EB" w:rsidRDefault="00237D50" w:rsidP="006111EC">
            <w:pPr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82114" w14:textId="77777777" w:rsidR="00237D50" w:rsidRPr="009970EB" w:rsidRDefault="00237D50" w:rsidP="006111EC">
            <w:pPr>
              <w:keepNext/>
              <w:tabs>
                <w:tab w:val="left" w:pos="9720"/>
              </w:tabs>
              <w:ind w:right="-82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9FF76" w14:textId="77777777" w:rsidR="00237D50" w:rsidRPr="009970EB" w:rsidRDefault="00237D50">
            <w:pPr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A542B" w14:textId="77777777" w:rsidR="00237D50" w:rsidRPr="009970EB" w:rsidRDefault="00237D50">
            <w:pPr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BCAAA" w14:textId="77777777" w:rsidR="00237D50" w:rsidRPr="009970EB" w:rsidRDefault="00237D50">
            <w:pPr>
              <w:rPr>
                <w:bCs/>
              </w:rPr>
            </w:pPr>
          </w:p>
        </w:tc>
      </w:tr>
      <w:tr w:rsidR="00237D50" w:rsidRPr="009970EB" w14:paraId="651EE6D1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415AB" w14:textId="77777777" w:rsidR="00237D50" w:rsidRPr="009970EB" w:rsidRDefault="00237D50" w:rsidP="006111EC">
            <w:pPr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02BAB" w14:textId="77777777" w:rsidR="00237D50" w:rsidRPr="009970EB" w:rsidRDefault="00237D50" w:rsidP="006111EC">
            <w:pPr>
              <w:keepNext/>
              <w:tabs>
                <w:tab w:val="left" w:pos="9720"/>
              </w:tabs>
              <w:ind w:right="-82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82434" w14:textId="77777777" w:rsidR="00237D50" w:rsidRPr="009970EB" w:rsidRDefault="00237D50">
            <w:pPr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193A4" w14:textId="77777777" w:rsidR="00237D50" w:rsidRPr="009970EB" w:rsidRDefault="00237D50">
            <w:pPr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9CFA0" w14:textId="77777777" w:rsidR="00237D50" w:rsidRPr="009970EB" w:rsidRDefault="00237D50">
            <w:pPr>
              <w:rPr>
                <w:bCs/>
              </w:rPr>
            </w:pPr>
          </w:p>
        </w:tc>
      </w:tr>
      <w:tr w:rsidR="00237D50" w:rsidRPr="009970EB" w14:paraId="7210641A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9DAE1" w14:textId="77777777" w:rsidR="00237D50" w:rsidRPr="009970EB" w:rsidRDefault="00237D50" w:rsidP="006111EC">
            <w:pPr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EECB6" w14:textId="77777777" w:rsidR="00237D50" w:rsidRPr="009970EB" w:rsidRDefault="00237D50" w:rsidP="006111EC">
            <w:pPr>
              <w:keepNext/>
              <w:tabs>
                <w:tab w:val="left" w:pos="9720"/>
              </w:tabs>
              <w:ind w:right="-82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BEF70" w14:textId="77777777" w:rsidR="00237D50" w:rsidRPr="009970EB" w:rsidRDefault="00237D50">
            <w:pPr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D760E" w14:textId="77777777" w:rsidR="00237D50" w:rsidRPr="009970EB" w:rsidRDefault="00237D50">
            <w:pPr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6ACCF" w14:textId="77777777" w:rsidR="00237D50" w:rsidRPr="009970EB" w:rsidRDefault="00237D50">
            <w:pPr>
              <w:rPr>
                <w:bCs/>
              </w:rPr>
            </w:pPr>
          </w:p>
        </w:tc>
      </w:tr>
      <w:tr w:rsidR="00237D50" w:rsidRPr="009970EB" w14:paraId="1452067C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D30A7" w14:textId="77777777" w:rsidR="00237D50" w:rsidRPr="009970EB" w:rsidRDefault="00237D50" w:rsidP="006111EC">
            <w:pPr>
              <w:jc w:val="center"/>
              <w:rPr>
                <w:bCs/>
              </w:rPr>
            </w:pPr>
            <w:r w:rsidRPr="009970EB">
              <w:rPr>
                <w:bCs/>
              </w:rPr>
              <w:t>3.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07692" w14:textId="77777777" w:rsidR="00237D50" w:rsidRPr="009970EB" w:rsidRDefault="00237D50" w:rsidP="006111EC">
            <w:pPr>
              <w:keepNext/>
              <w:tabs>
                <w:tab w:val="left" w:pos="9720"/>
              </w:tabs>
              <w:ind w:right="-82"/>
              <w:rPr>
                <w:iCs/>
              </w:rPr>
            </w:pPr>
            <w:r w:rsidRPr="009970EB">
              <w:rPr>
                <w:iCs/>
              </w:rPr>
              <w:t>Места общего пользования (коридоры, холлы, лестницы, входные группы)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19B46" w14:textId="77777777" w:rsidR="00237D50" w:rsidRPr="009970EB" w:rsidRDefault="00237D50">
            <w:pPr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EBD46" w14:textId="77777777" w:rsidR="00237D50" w:rsidRPr="009970EB" w:rsidRDefault="00237D50">
            <w:pPr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FEF0A" w14:textId="77777777" w:rsidR="00237D50" w:rsidRPr="009970EB" w:rsidRDefault="00237D50">
            <w:pPr>
              <w:rPr>
                <w:bCs/>
              </w:rPr>
            </w:pPr>
          </w:p>
        </w:tc>
      </w:tr>
      <w:tr w:rsidR="00237D50" w:rsidRPr="009970EB" w14:paraId="30C021C1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F9133" w14:textId="77777777" w:rsidR="00237D50" w:rsidRPr="009970EB" w:rsidRDefault="00237D50" w:rsidP="006111EC">
            <w:pPr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21650" w14:textId="77777777" w:rsidR="00237D50" w:rsidRPr="009970EB" w:rsidRDefault="00237D50" w:rsidP="006111EC">
            <w:pPr>
              <w:keepNext/>
              <w:tabs>
                <w:tab w:val="left" w:pos="9720"/>
              </w:tabs>
              <w:ind w:right="-82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ECB29" w14:textId="77777777" w:rsidR="00237D50" w:rsidRPr="009970EB" w:rsidRDefault="00237D50">
            <w:pPr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4C467" w14:textId="77777777" w:rsidR="00237D50" w:rsidRPr="009970EB" w:rsidRDefault="00237D50">
            <w:pPr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F7B76" w14:textId="77777777" w:rsidR="00237D50" w:rsidRPr="009970EB" w:rsidRDefault="00237D50">
            <w:pPr>
              <w:rPr>
                <w:bCs/>
              </w:rPr>
            </w:pPr>
          </w:p>
        </w:tc>
      </w:tr>
      <w:tr w:rsidR="00237D50" w:rsidRPr="009970EB" w14:paraId="6A249BBD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BB251" w14:textId="77777777" w:rsidR="00237D50" w:rsidRPr="009970EB" w:rsidRDefault="00237D50" w:rsidP="006111EC">
            <w:pPr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4B905" w14:textId="77777777" w:rsidR="00237D50" w:rsidRPr="009970EB" w:rsidRDefault="00237D50" w:rsidP="006111EC">
            <w:pPr>
              <w:keepNext/>
              <w:tabs>
                <w:tab w:val="left" w:pos="9720"/>
              </w:tabs>
              <w:ind w:right="-82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AEEBA" w14:textId="77777777" w:rsidR="00237D50" w:rsidRPr="009970EB" w:rsidRDefault="00237D50">
            <w:pPr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51D59" w14:textId="77777777" w:rsidR="00237D50" w:rsidRPr="009970EB" w:rsidRDefault="00237D50">
            <w:pPr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3DFFD" w14:textId="77777777" w:rsidR="00237D50" w:rsidRPr="009970EB" w:rsidRDefault="00237D50">
            <w:pPr>
              <w:rPr>
                <w:bCs/>
              </w:rPr>
            </w:pPr>
          </w:p>
        </w:tc>
      </w:tr>
      <w:tr w:rsidR="00237D50" w:rsidRPr="009970EB" w14:paraId="341F9857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78FA8" w14:textId="77777777" w:rsidR="00237D50" w:rsidRPr="009970EB" w:rsidRDefault="00237D50" w:rsidP="006111EC">
            <w:pPr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EEC63" w14:textId="77777777" w:rsidR="00237D50" w:rsidRPr="009970EB" w:rsidRDefault="00237D50" w:rsidP="006111EC">
            <w:pPr>
              <w:keepNext/>
              <w:tabs>
                <w:tab w:val="left" w:pos="9720"/>
              </w:tabs>
              <w:ind w:right="-82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F48F7" w14:textId="77777777" w:rsidR="00237D50" w:rsidRPr="009970EB" w:rsidRDefault="00237D50">
            <w:pPr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EEBA4" w14:textId="77777777" w:rsidR="00237D50" w:rsidRPr="009970EB" w:rsidRDefault="00237D50">
            <w:pPr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2F076" w14:textId="77777777" w:rsidR="00237D50" w:rsidRPr="009970EB" w:rsidRDefault="00237D50">
            <w:pPr>
              <w:rPr>
                <w:bCs/>
              </w:rPr>
            </w:pPr>
          </w:p>
        </w:tc>
      </w:tr>
      <w:tr w:rsidR="00237D50" w:rsidRPr="009970EB" w14:paraId="0803DF33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4014C" w14:textId="77777777" w:rsidR="00237D50" w:rsidRPr="009970EB" w:rsidRDefault="00237D50" w:rsidP="006111EC">
            <w:pPr>
              <w:jc w:val="center"/>
              <w:rPr>
                <w:bCs/>
              </w:rPr>
            </w:pPr>
            <w:r w:rsidRPr="009970EB">
              <w:rPr>
                <w:bCs/>
              </w:rPr>
              <w:t>4.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28338" w14:textId="77777777" w:rsidR="00237D50" w:rsidRPr="009970EB" w:rsidRDefault="00237D50" w:rsidP="006111EC">
            <w:pPr>
              <w:keepNext/>
              <w:tabs>
                <w:tab w:val="left" w:pos="9720"/>
              </w:tabs>
              <w:ind w:right="-82"/>
              <w:rPr>
                <w:iCs/>
              </w:rPr>
            </w:pPr>
            <w:r w:rsidRPr="009970EB">
              <w:rPr>
                <w:iCs/>
              </w:rPr>
              <w:t>Санитарные зоны (сан.узлы)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0E78A" w14:textId="77777777" w:rsidR="00237D50" w:rsidRPr="009970EB" w:rsidRDefault="00237D50">
            <w:pPr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F7E10" w14:textId="77777777" w:rsidR="00237D50" w:rsidRPr="009970EB" w:rsidRDefault="00237D50">
            <w:pPr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3F8FD" w14:textId="77777777" w:rsidR="00237D50" w:rsidRPr="009970EB" w:rsidRDefault="00237D50">
            <w:pPr>
              <w:rPr>
                <w:bCs/>
              </w:rPr>
            </w:pPr>
          </w:p>
        </w:tc>
      </w:tr>
      <w:tr w:rsidR="00237D50" w:rsidRPr="009970EB" w14:paraId="3BC6D8E2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6607A" w14:textId="77777777" w:rsidR="00237D50" w:rsidRPr="009970EB" w:rsidRDefault="00237D50" w:rsidP="006111EC">
            <w:pPr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FDD97" w14:textId="77777777" w:rsidR="00237D50" w:rsidRPr="009970EB" w:rsidRDefault="00237D50" w:rsidP="006111EC">
            <w:pPr>
              <w:keepNext/>
              <w:tabs>
                <w:tab w:val="left" w:pos="9720"/>
              </w:tabs>
              <w:ind w:right="-82"/>
              <w:rPr>
                <w:i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4EFAE" w14:textId="77777777" w:rsidR="00237D50" w:rsidRPr="009970EB" w:rsidRDefault="00237D50">
            <w:pPr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BA992" w14:textId="77777777" w:rsidR="00237D50" w:rsidRPr="009970EB" w:rsidRDefault="00237D50">
            <w:pPr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52B31" w14:textId="77777777" w:rsidR="00237D50" w:rsidRPr="009970EB" w:rsidRDefault="00237D50">
            <w:pPr>
              <w:rPr>
                <w:bCs/>
              </w:rPr>
            </w:pPr>
          </w:p>
        </w:tc>
      </w:tr>
      <w:tr w:rsidR="00237D50" w:rsidRPr="009970EB" w14:paraId="03E13941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B2706" w14:textId="77777777" w:rsidR="00237D50" w:rsidRPr="009970EB" w:rsidRDefault="00237D50" w:rsidP="006111EC">
            <w:pPr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4F19D" w14:textId="77777777" w:rsidR="00237D50" w:rsidRPr="009970EB" w:rsidRDefault="00237D50" w:rsidP="006111EC">
            <w:pPr>
              <w:keepNext/>
              <w:tabs>
                <w:tab w:val="left" w:pos="9720"/>
              </w:tabs>
              <w:ind w:right="-82"/>
              <w:rPr>
                <w:i/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5E51B" w14:textId="77777777" w:rsidR="00237D50" w:rsidRPr="009970EB" w:rsidRDefault="00237D50">
            <w:pPr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32B2E" w14:textId="77777777" w:rsidR="00237D50" w:rsidRPr="009970EB" w:rsidRDefault="00237D50">
            <w:pPr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C4C8B" w14:textId="77777777" w:rsidR="00237D50" w:rsidRPr="009970EB" w:rsidRDefault="00237D50">
            <w:pPr>
              <w:rPr>
                <w:bCs/>
              </w:rPr>
            </w:pPr>
          </w:p>
        </w:tc>
      </w:tr>
      <w:tr w:rsidR="00237D50" w:rsidRPr="009970EB" w14:paraId="24B857A2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E3466" w14:textId="77777777" w:rsidR="00237D50" w:rsidRPr="009970EB" w:rsidRDefault="00237D50" w:rsidP="006111EC">
            <w:pPr>
              <w:jc w:val="center"/>
              <w:rPr>
                <w:bCs/>
              </w:rPr>
            </w:pPr>
            <w:r w:rsidRPr="009970EB">
              <w:rPr>
                <w:bCs/>
              </w:rPr>
              <w:t>5.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D1954" w14:textId="77777777" w:rsidR="00237D50" w:rsidRPr="009970EB" w:rsidRDefault="00237D50" w:rsidP="006111EC">
            <w:pPr>
              <w:keepNext/>
              <w:tabs>
                <w:tab w:val="left" w:pos="9720"/>
              </w:tabs>
              <w:ind w:right="-82"/>
              <w:rPr>
                <w:i/>
                <w:iCs/>
              </w:rPr>
            </w:pPr>
            <w:r w:rsidRPr="009970EB">
              <w:rPr>
                <w:iCs/>
              </w:rPr>
              <w:t>Иное</w:t>
            </w:r>
            <w:r w:rsidRPr="009970EB">
              <w:rPr>
                <w:i/>
                <w:iCs/>
              </w:rPr>
              <w:t xml:space="preserve"> (указать при необходимости)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17120" w14:textId="77777777" w:rsidR="00237D50" w:rsidRPr="009970EB" w:rsidRDefault="00237D50">
            <w:pPr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DA8A7" w14:textId="77777777" w:rsidR="00237D50" w:rsidRPr="009970EB" w:rsidRDefault="00237D50">
            <w:pPr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BC1D8" w14:textId="77777777" w:rsidR="00237D50" w:rsidRPr="009970EB" w:rsidRDefault="00237D50">
            <w:pPr>
              <w:rPr>
                <w:bCs/>
              </w:rPr>
            </w:pPr>
          </w:p>
        </w:tc>
      </w:tr>
      <w:tr w:rsidR="00237D50" w:rsidRPr="009970EB" w14:paraId="34B7917E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6A55D" w14:textId="77777777" w:rsidR="00237D50" w:rsidRPr="009970EB" w:rsidRDefault="00237D50" w:rsidP="006111EC">
            <w:pPr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2AD83" w14:textId="77777777" w:rsidR="00237D50" w:rsidRPr="009970EB" w:rsidRDefault="00237D50" w:rsidP="006111EC">
            <w:pPr>
              <w:keepNext/>
              <w:tabs>
                <w:tab w:val="left" w:pos="9720"/>
              </w:tabs>
              <w:ind w:right="-82"/>
              <w:rPr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7546D" w14:textId="77777777" w:rsidR="00237D50" w:rsidRPr="009970EB" w:rsidRDefault="00237D50">
            <w:pPr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ED1A2" w14:textId="77777777" w:rsidR="00237D50" w:rsidRPr="009970EB" w:rsidRDefault="00237D50">
            <w:pPr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D0D65" w14:textId="77777777" w:rsidR="00237D50" w:rsidRPr="009970EB" w:rsidRDefault="00237D50">
            <w:pPr>
              <w:rPr>
                <w:bCs/>
              </w:rPr>
            </w:pPr>
          </w:p>
        </w:tc>
      </w:tr>
      <w:tr w:rsidR="00237D50" w:rsidRPr="009970EB" w14:paraId="6B028181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5524A" w14:textId="77777777" w:rsidR="00237D50" w:rsidRPr="009970EB" w:rsidRDefault="00237D50" w:rsidP="006111EC">
            <w:pPr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2873F" w14:textId="77777777" w:rsidR="00237D50" w:rsidRPr="009970EB" w:rsidRDefault="00237D50">
            <w:pPr>
              <w:rPr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B55BA" w14:textId="77777777" w:rsidR="00237D50" w:rsidRPr="009970EB" w:rsidRDefault="00237D50">
            <w:pPr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49DB5" w14:textId="77777777" w:rsidR="00237D50" w:rsidRPr="009970EB" w:rsidRDefault="00237D50">
            <w:pPr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2FA1F" w14:textId="77777777" w:rsidR="00237D50" w:rsidRPr="009970EB" w:rsidRDefault="00237D50">
            <w:pPr>
              <w:rPr>
                <w:bCs/>
              </w:rPr>
            </w:pPr>
          </w:p>
        </w:tc>
      </w:tr>
      <w:tr w:rsidR="00237D50" w:rsidRPr="009970EB" w14:paraId="40D811D7" w14:textId="777777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F10A5" w14:textId="77777777" w:rsidR="00237D50" w:rsidRPr="009970EB" w:rsidRDefault="00237D50" w:rsidP="006111EC">
            <w:pPr>
              <w:jc w:val="center"/>
              <w:rPr>
                <w:bCs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E819A" w14:textId="77777777" w:rsidR="00237D50" w:rsidRPr="009970EB" w:rsidRDefault="00237D50" w:rsidP="006111EC">
            <w:pPr>
              <w:keepNext/>
              <w:tabs>
                <w:tab w:val="left" w:pos="9720"/>
              </w:tabs>
              <w:ind w:right="-82"/>
              <w:rPr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ECDDC" w14:textId="77777777" w:rsidR="00237D50" w:rsidRPr="009970EB" w:rsidRDefault="00237D50">
            <w:pPr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C2D64" w14:textId="77777777" w:rsidR="00237D50" w:rsidRPr="009970EB" w:rsidRDefault="00237D50">
            <w:pPr>
              <w:rPr>
                <w:bCs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61F36" w14:textId="77777777" w:rsidR="00237D50" w:rsidRPr="009970EB" w:rsidRDefault="00237D50">
            <w:pPr>
              <w:rPr>
                <w:bCs/>
              </w:rPr>
            </w:pPr>
          </w:p>
        </w:tc>
      </w:tr>
    </w:tbl>
    <w:p w14:paraId="3C3139ED" w14:textId="77777777" w:rsidR="004553A2" w:rsidRPr="009970EB" w:rsidRDefault="004553A2" w:rsidP="00F63ED9">
      <w:pPr>
        <w:keepNext/>
        <w:tabs>
          <w:tab w:val="left" w:pos="9720"/>
        </w:tabs>
        <w:spacing w:after="120"/>
        <w:jc w:val="center"/>
        <w:rPr>
          <w:b/>
          <w:bCs/>
        </w:rPr>
      </w:pPr>
    </w:p>
    <w:p w14:paraId="47880440" w14:textId="77777777" w:rsidR="004553A2" w:rsidRPr="00947788" w:rsidRDefault="004553A2" w:rsidP="00F63ED9">
      <w:pPr>
        <w:keepNext/>
        <w:tabs>
          <w:tab w:val="left" w:pos="9720"/>
        </w:tabs>
        <w:spacing w:after="120"/>
        <w:jc w:val="center"/>
        <w:rPr>
          <w:b/>
          <w:bCs/>
        </w:rPr>
      </w:pPr>
    </w:p>
    <w:tbl>
      <w:tblPr>
        <w:tblW w:w="10247" w:type="dxa"/>
        <w:jc w:val="center"/>
        <w:tblLook w:val="00A0" w:firstRow="1" w:lastRow="0" w:firstColumn="1" w:lastColumn="0" w:noHBand="0" w:noVBand="0"/>
      </w:tblPr>
      <w:tblGrid>
        <w:gridCol w:w="5018"/>
        <w:gridCol w:w="5229"/>
      </w:tblGrid>
      <w:tr w:rsidR="00F63ED9" w:rsidRPr="00947788" w14:paraId="6003B28B" w14:textId="77777777" w:rsidTr="007267A2">
        <w:trPr>
          <w:trHeight w:val="299"/>
          <w:jc w:val="center"/>
        </w:trPr>
        <w:tc>
          <w:tcPr>
            <w:tcW w:w="5018" w:type="dxa"/>
          </w:tcPr>
          <w:p w14:paraId="4817EC35" w14:textId="77777777" w:rsidR="00F63ED9" w:rsidRPr="00947788" w:rsidRDefault="00F63ED9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</w:p>
        </w:tc>
        <w:tc>
          <w:tcPr>
            <w:tcW w:w="5229" w:type="dxa"/>
          </w:tcPr>
          <w:p w14:paraId="58CD88BD" w14:textId="77777777" w:rsidR="00F63ED9" w:rsidRPr="00947788" w:rsidRDefault="00F63ED9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</w:p>
        </w:tc>
      </w:tr>
      <w:tr w:rsidR="00B0702F" w:rsidRPr="00947788" w14:paraId="124CC36A" w14:textId="77777777" w:rsidTr="007267A2">
        <w:trPr>
          <w:trHeight w:val="299"/>
          <w:jc w:val="center"/>
        </w:trPr>
        <w:tc>
          <w:tcPr>
            <w:tcW w:w="5018" w:type="dxa"/>
          </w:tcPr>
          <w:p w14:paraId="08E57051" w14:textId="77777777" w:rsidR="00B0702F" w:rsidRPr="00947788" w:rsidRDefault="00B0702F" w:rsidP="00B0702F">
            <w:pPr>
              <w:keepNext/>
              <w:tabs>
                <w:tab w:val="left" w:pos="284"/>
                <w:tab w:val="left" w:pos="9720"/>
              </w:tabs>
              <w:spacing w:after="120"/>
              <w:ind w:right="-82"/>
              <w:rPr>
                <w:b/>
                <w:bCs/>
              </w:rPr>
            </w:pPr>
            <w:r>
              <w:rPr>
                <w:b/>
                <w:bCs/>
              </w:rPr>
              <w:t>З</w:t>
            </w:r>
            <w:r w:rsidRPr="00947788">
              <w:rPr>
                <w:b/>
                <w:bCs/>
              </w:rPr>
              <w:t>аказчик:</w:t>
            </w:r>
          </w:p>
        </w:tc>
        <w:tc>
          <w:tcPr>
            <w:tcW w:w="5229" w:type="dxa"/>
          </w:tcPr>
          <w:p w14:paraId="65128387" w14:textId="77777777" w:rsidR="00B0702F" w:rsidRPr="00947788" w:rsidRDefault="00B0702F" w:rsidP="00B0702F">
            <w:pPr>
              <w:keepNext/>
              <w:tabs>
                <w:tab w:val="left" w:pos="284"/>
                <w:tab w:val="left" w:pos="9720"/>
              </w:tabs>
              <w:spacing w:after="120"/>
              <w:ind w:right="-82"/>
              <w:rPr>
                <w:b/>
                <w:bCs/>
              </w:rPr>
            </w:pPr>
            <w:r w:rsidRPr="00947788">
              <w:rPr>
                <w:b/>
                <w:bCs/>
              </w:rPr>
              <w:t>Исполнитель:</w:t>
            </w:r>
          </w:p>
        </w:tc>
      </w:tr>
      <w:tr w:rsidR="00B0702F" w:rsidRPr="00947788" w14:paraId="66D586AE" w14:textId="77777777" w:rsidTr="007267A2">
        <w:trPr>
          <w:trHeight w:val="299"/>
          <w:jc w:val="center"/>
        </w:trPr>
        <w:tc>
          <w:tcPr>
            <w:tcW w:w="5018" w:type="dxa"/>
          </w:tcPr>
          <w:p w14:paraId="25F1662B" w14:textId="77777777" w:rsidR="00B0702F" w:rsidRPr="00B0702F" w:rsidRDefault="00B0702F" w:rsidP="00B0702F">
            <w:pPr>
              <w:keepNext/>
              <w:tabs>
                <w:tab w:val="left" w:pos="284"/>
              </w:tabs>
              <w:spacing w:after="120"/>
              <w:ind w:right="-419"/>
              <w:rPr>
                <w:sz w:val="28"/>
              </w:rPr>
            </w:pPr>
          </w:p>
        </w:tc>
        <w:tc>
          <w:tcPr>
            <w:tcW w:w="5229" w:type="dxa"/>
          </w:tcPr>
          <w:p w14:paraId="38E93CFD" w14:textId="77777777" w:rsidR="00B0702F" w:rsidRPr="00B0702F" w:rsidRDefault="00B0702F" w:rsidP="00B0702F">
            <w:pPr>
              <w:keepNext/>
              <w:tabs>
                <w:tab w:val="left" w:pos="284"/>
              </w:tabs>
              <w:spacing w:after="120"/>
              <w:ind w:right="-419"/>
              <w:rPr>
                <w:sz w:val="28"/>
              </w:rPr>
            </w:pPr>
          </w:p>
        </w:tc>
      </w:tr>
      <w:tr w:rsidR="00B0702F" w:rsidRPr="00947788" w14:paraId="1CD521D1" w14:textId="77777777" w:rsidTr="007267A2">
        <w:trPr>
          <w:trHeight w:val="284"/>
          <w:jc w:val="center"/>
        </w:trPr>
        <w:tc>
          <w:tcPr>
            <w:tcW w:w="5018" w:type="dxa"/>
          </w:tcPr>
          <w:p w14:paraId="289CBA12" w14:textId="77777777" w:rsidR="00B0702F" w:rsidRPr="00B0702F" w:rsidRDefault="00B0702F" w:rsidP="00B0702F">
            <w:pPr>
              <w:keepNext/>
              <w:tabs>
                <w:tab w:val="left" w:pos="284"/>
              </w:tabs>
              <w:spacing w:after="120"/>
              <w:ind w:right="-419"/>
              <w:jc w:val="both"/>
              <w:rPr>
                <w:sz w:val="28"/>
              </w:rPr>
            </w:pPr>
            <w:r w:rsidRPr="00B0702F">
              <w:rPr>
                <w:sz w:val="28"/>
              </w:rPr>
              <w:t>ПАО «Башинформсвязь»</w:t>
            </w:r>
          </w:p>
        </w:tc>
        <w:tc>
          <w:tcPr>
            <w:tcW w:w="5229" w:type="dxa"/>
          </w:tcPr>
          <w:p w14:paraId="1F9B1DDB" w14:textId="77777777" w:rsidR="00B0702F" w:rsidRPr="00B0702F" w:rsidRDefault="00B0702F" w:rsidP="00B0702F">
            <w:pPr>
              <w:keepNext/>
              <w:tabs>
                <w:tab w:val="left" w:pos="284"/>
              </w:tabs>
              <w:spacing w:after="120"/>
              <w:ind w:right="-419"/>
              <w:jc w:val="both"/>
              <w:rPr>
                <w:sz w:val="28"/>
              </w:rPr>
            </w:pPr>
          </w:p>
        </w:tc>
      </w:tr>
      <w:tr w:rsidR="00B0702F" w:rsidRPr="00947788" w14:paraId="3D6B3F4F" w14:textId="77777777" w:rsidTr="007267A2">
        <w:trPr>
          <w:trHeight w:val="299"/>
          <w:jc w:val="center"/>
        </w:trPr>
        <w:tc>
          <w:tcPr>
            <w:tcW w:w="5018" w:type="dxa"/>
          </w:tcPr>
          <w:p w14:paraId="377F1ECD" w14:textId="77777777" w:rsidR="00B0702F" w:rsidRPr="00B0702F" w:rsidRDefault="00B0702F" w:rsidP="00B0702F">
            <w:pPr>
              <w:keepNext/>
              <w:tabs>
                <w:tab w:val="left" w:pos="284"/>
              </w:tabs>
              <w:spacing w:after="120"/>
              <w:ind w:right="-419"/>
              <w:jc w:val="both"/>
              <w:rPr>
                <w:sz w:val="28"/>
              </w:rPr>
            </w:pPr>
          </w:p>
        </w:tc>
        <w:tc>
          <w:tcPr>
            <w:tcW w:w="5229" w:type="dxa"/>
          </w:tcPr>
          <w:p w14:paraId="22CD6A14" w14:textId="77777777" w:rsidR="00B0702F" w:rsidRPr="00B0702F" w:rsidRDefault="00B0702F" w:rsidP="00B0702F">
            <w:pPr>
              <w:keepNext/>
              <w:tabs>
                <w:tab w:val="left" w:pos="284"/>
              </w:tabs>
              <w:spacing w:after="120"/>
              <w:ind w:right="-419"/>
              <w:jc w:val="both"/>
              <w:rPr>
                <w:sz w:val="28"/>
              </w:rPr>
            </w:pPr>
          </w:p>
        </w:tc>
      </w:tr>
      <w:tr w:rsidR="00B0702F" w:rsidRPr="00947788" w14:paraId="6BCE363F" w14:textId="77777777" w:rsidTr="007267A2">
        <w:trPr>
          <w:trHeight w:val="284"/>
          <w:jc w:val="center"/>
        </w:trPr>
        <w:tc>
          <w:tcPr>
            <w:tcW w:w="5018" w:type="dxa"/>
          </w:tcPr>
          <w:p w14:paraId="56687C76" w14:textId="77777777" w:rsidR="00B0702F" w:rsidRDefault="00B0702F" w:rsidP="00B0702F">
            <w:pPr>
              <w:keepNext/>
              <w:tabs>
                <w:tab w:val="left" w:pos="284"/>
              </w:tabs>
              <w:spacing w:after="120"/>
              <w:ind w:right="-419"/>
              <w:jc w:val="both"/>
              <w:rPr>
                <w:b/>
                <w:bCs/>
                <w:sz w:val="28"/>
              </w:rPr>
            </w:pPr>
            <w:r w:rsidRPr="00B0702F">
              <w:rPr>
                <w:noProof/>
                <w:sz w:val="28"/>
              </w:rPr>
              <w:t xml:space="preserve">_________________ </w:t>
            </w:r>
            <w:r w:rsidRPr="00B0702F">
              <w:rPr>
                <w:b/>
                <w:bCs/>
                <w:sz w:val="28"/>
              </w:rPr>
              <w:t>/</w:t>
            </w:r>
            <w:r w:rsidRPr="00B0702F">
              <w:rPr>
                <w:bCs/>
                <w:sz w:val="28"/>
              </w:rPr>
              <w:t xml:space="preserve"> </w:t>
            </w:r>
            <w:r w:rsidRPr="00B0702F">
              <w:rPr>
                <w:b/>
                <w:bCs/>
                <w:sz w:val="28"/>
              </w:rPr>
              <w:t>/</w:t>
            </w:r>
          </w:p>
          <w:p w14:paraId="017B8EA4" w14:textId="77777777" w:rsidR="00B0702F" w:rsidRPr="00B0702F" w:rsidRDefault="00B0702F" w:rsidP="00B0702F">
            <w:pPr>
              <w:keepNext/>
              <w:tabs>
                <w:tab w:val="left" w:pos="284"/>
              </w:tabs>
              <w:spacing w:after="120"/>
              <w:ind w:right="-419"/>
              <w:jc w:val="both"/>
              <w:rPr>
                <w:sz w:val="28"/>
              </w:rPr>
            </w:pPr>
            <w:proofErr w:type="spellStart"/>
            <w:r w:rsidRPr="00B0702F">
              <w:rPr>
                <w:bCs/>
                <w:sz w:val="28"/>
              </w:rPr>
              <w:t>мп</w:t>
            </w:r>
            <w:proofErr w:type="spellEnd"/>
          </w:p>
        </w:tc>
        <w:tc>
          <w:tcPr>
            <w:tcW w:w="5229" w:type="dxa"/>
          </w:tcPr>
          <w:p w14:paraId="7C1BDFE6" w14:textId="77777777" w:rsidR="00B0702F" w:rsidRDefault="00B0702F" w:rsidP="00B0702F">
            <w:pPr>
              <w:keepNext/>
              <w:tabs>
                <w:tab w:val="left" w:pos="284"/>
              </w:tabs>
              <w:spacing w:after="120"/>
              <w:ind w:right="-419"/>
              <w:jc w:val="both"/>
              <w:rPr>
                <w:sz w:val="28"/>
              </w:rPr>
            </w:pPr>
            <w:r w:rsidRPr="00B0702F">
              <w:rPr>
                <w:noProof/>
                <w:sz w:val="28"/>
              </w:rPr>
              <w:t>_________________</w:t>
            </w:r>
            <w:r w:rsidRPr="00B0702F">
              <w:rPr>
                <w:sz w:val="28"/>
              </w:rPr>
              <w:t xml:space="preserve"> / /</w:t>
            </w:r>
          </w:p>
          <w:p w14:paraId="54696ED8" w14:textId="77777777" w:rsidR="00B0702F" w:rsidRPr="00B0702F" w:rsidRDefault="00B0702F" w:rsidP="00B0702F">
            <w:pPr>
              <w:keepNext/>
              <w:tabs>
                <w:tab w:val="left" w:pos="284"/>
              </w:tabs>
              <w:spacing w:after="120"/>
              <w:ind w:right="-419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мп</w:t>
            </w:r>
            <w:proofErr w:type="spellEnd"/>
          </w:p>
        </w:tc>
      </w:tr>
    </w:tbl>
    <w:p w14:paraId="610410A9" w14:textId="77777777" w:rsidR="00F63ED9" w:rsidRDefault="00F63ED9" w:rsidP="00F63ED9">
      <w:pPr>
        <w:keepNext/>
        <w:tabs>
          <w:tab w:val="left" w:pos="9720"/>
        </w:tabs>
        <w:spacing w:after="120"/>
        <w:jc w:val="center"/>
        <w:rPr>
          <w:b/>
          <w:bCs/>
        </w:rPr>
      </w:pPr>
    </w:p>
    <w:p w14:paraId="7400144F" w14:textId="77777777" w:rsidR="004553A2" w:rsidRDefault="004553A2" w:rsidP="00F63ED9">
      <w:pPr>
        <w:keepNext/>
        <w:tabs>
          <w:tab w:val="left" w:pos="9720"/>
        </w:tabs>
        <w:spacing w:after="120"/>
        <w:jc w:val="center"/>
        <w:rPr>
          <w:b/>
          <w:bCs/>
        </w:rPr>
      </w:pPr>
    </w:p>
    <w:p w14:paraId="421810A3" w14:textId="77777777" w:rsidR="004553A2" w:rsidRDefault="004553A2" w:rsidP="00F63ED9">
      <w:pPr>
        <w:keepNext/>
        <w:tabs>
          <w:tab w:val="left" w:pos="9720"/>
        </w:tabs>
        <w:spacing w:after="120"/>
        <w:jc w:val="center"/>
        <w:rPr>
          <w:b/>
          <w:bCs/>
        </w:rPr>
      </w:pPr>
    </w:p>
    <w:p w14:paraId="30431375" w14:textId="77777777" w:rsidR="004553A2" w:rsidRPr="00947788" w:rsidRDefault="004553A2" w:rsidP="00F63ED9">
      <w:pPr>
        <w:keepNext/>
        <w:tabs>
          <w:tab w:val="left" w:pos="9720"/>
        </w:tabs>
        <w:spacing w:after="120"/>
        <w:jc w:val="center"/>
        <w:rPr>
          <w:b/>
          <w:bCs/>
        </w:rPr>
      </w:pPr>
    </w:p>
    <w:p w14:paraId="184E4BF8" w14:textId="77777777" w:rsidR="00F63ED9" w:rsidRPr="00947788" w:rsidRDefault="00F63ED9" w:rsidP="00F63ED9">
      <w:pPr>
        <w:rPr>
          <w:b/>
          <w:bCs/>
        </w:rPr>
        <w:sectPr w:rsidR="00F63ED9" w:rsidRPr="00947788" w:rsidSect="00307DE9">
          <w:footnotePr>
            <w:numFmt w:val="chicago"/>
          </w:footnotePr>
          <w:pgSz w:w="11906" w:h="16838"/>
          <w:pgMar w:top="180" w:right="991" w:bottom="709" w:left="1134" w:header="709" w:footer="709" w:gutter="0"/>
          <w:cols w:space="720"/>
        </w:sectPr>
      </w:pPr>
    </w:p>
    <w:p w14:paraId="0EC5221E" w14:textId="77777777" w:rsidR="00F63ED9" w:rsidRPr="00947788" w:rsidRDefault="00F63ED9" w:rsidP="00F63ED9">
      <w:pPr>
        <w:keepNext/>
        <w:tabs>
          <w:tab w:val="left" w:pos="9540"/>
        </w:tabs>
        <w:spacing w:after="120"/>
        <w:ind w:right="-82"/>
        <w:jc w:val="right"/>
        <w:rPr>
          <w:b/>
          <w:bCs/>
        </w:rPr>
      </w:pPr>
      <w:r w:rsidRPr="00947788">
        <w:rPr>
          <w:b/>
          <w:bCs/>
        </w:rPr>
        <w:lastRenderedPageBreak/>
        <w:t>Приложение №</w:t>
      </w:r>
      <w:r w:rsidR="00DE22CC">
        <w:rPr>
          <w:b/>
          <w:bCs/>
        </w:rPr>
        <w:t xml:space="preserve"> </w:t>
      </w:r>
      <w:r w:rsidR="0085492C">
        <w:rPr>
          <w:b/>
          <w:bCs/>
        </w:rPr>
        <w:t>5</w:t>
      </w:r>
    </w:p>
    <w:p w14:paraId="3BBA9524" w14:textId="77777777" w:rsidR="00F63ED9" w:rsidRPr="00947788" w:rsidRDefault="00F63ED9" w:rsidP="00F63ED9">
      <w:pPr>
        <w:keepNext/>
        <w:tabs>
          <w:tab w:val="left" w:pos="9720"/>
        </w:tabs>
        <w:spacing w:after="120"/>
        <w:ind w:right="-82"/>
        <w:jc w:val="right"/>
        <w:rPr>
          <w:b/>
          <w:bCs/>
        </w:rPr>
      </w:pPr>
      <w:r w:rsidRPr="00947788">
        <w:rPr>
          <w:b/>
          <w:bCs/>
        </w:rPr>
        <w:t>к Договору № ______</w:t>
      </w:r>
      <w:r w:rsidR="004B4003">
        <w:rPr>
          <w:b/>
          <w:bCs/>
        </w:rPr>
        <w:t>___ от «___</w:t>
      </w:r>
      <w:r w:rsidR="00B0702F">
        <w:rPr>
          <w:b/>
          <w:bCs/>
        </w:rPr>
        <w:t>» ______________ 201_</w:t>
      </w:r>
      <w:r w:rsidRPr="00947788">
        <w:rPr>
          <w:b/>
          <w:bCs/>
        </w:rPr>
        <w:t xml:space="preserve"> г.</w:t>
      </w:r>
    </w:p>
    <w:p w14:paraId="7FF8616A" w14:textId="77777777" w:rsidR="00F63ED9" w:rsidRPr="00947788" w:rsidRDefault="00F63ED9" w:rsidP="00F63ED9">
      <w:pPr>
        <w:keepNext/>
        <w:tabs>
          <w:tab w:val="left" w:pos="9720"/>
        </w:tabs>
        <w:spacing w:after="120"/>
        <w:ind w:right="-82"/>
        <w:jc w:val="center"/>
        <w:rPr>
          <w:b/>
          <w:bCs/>
        </w:rPr>
      </w:pPr>
      <w:r w:rsidRPr="00947788">
        <w:rPr>
          <w:b/>
          <w:bCs/>
        </w:rPr>
        <w:t>СПИСОК УПОЛНОМОЧЕННЫХ ЛИЦ СТОРОН</w:t>
      </w:r>
    </w:p>
    <w:p w14:paraId="76BE0974" w14:textId="77777777" w:rsidR="00F63ED9" w:rsidRPr="00947788" w:rsidRDefault="00F63ED9" w:rsidP="00F63ED9">
      <w:pPr>
        <w:keepNext/>
        <w:tabs>
          <w:tab w:val="left" w:pos="9720"/>
        </w:tabs>
        <w:spacing w:after="120"/>
        <w:ind w:right="-82"/>
        <w:rPr>
          <w:b/>
          <w:bCs/>
        </w:rPr>
      </w:pPr>
      <w:r w:rsidRPr="00947788">
        <w:rPr>
          <w:b/>
          <w:bCs/>
        </w:rPr>
        <w:t>Список Уполномоченных лиц со стороны Заказчика по конкретным Объектам</w:t>
      </w: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9"/>
        <w:gridCol w:w="2597"/>
        <w:gridCol w:w="2051"/>
        <w:gridCol w:w="2846"/>
        <w:gridCol w:w="1768"/>
        <w:gridCol w:w="2574"/>
      </w:tblGrid>
      <w:tr w:rsidR="00F63ED9" w:rsidRPr="00947788" w14:paraId="2E8DC21E" w14:textId="77777777" w:rsidTr="00A30AC3">
        <w:trPr>
          <w:trHeight w:val="70"/>
        </w:trPr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7DA159" w14:textId="77777777" w:rsidR="00F63ED9" w:rsidRPr="00947788" w:rsidRDefault="00F63ED9">
            <w:pPr>
              <w:keepNext/>
              <w:tabs>
                <w:tab w:val="left" w:pos="9720"/>
              </w:tabs>
              <w:ind w:right="-79"/>
              <w:jc w:val="center"/>
              <w:rPr>
                <w:b/>
                <w:bCs/>
                <w:sz w:val="18"/>
                <w:szCs w:val="18"/>
              </w:rPr>
            </w:pPr>
            <w:r w:rsidRPr="00947788">
              <w:rPr>
                <w:b/>
                <w:bCs/>
                <w:sz w:val="18"/>
                <w:szCs w:val="18"/>
              </w:rPr>
              <w:t>Адреса</w:t>
            </w:r>
          </w:p>
          <w:p w14:paraId="35A3B710" w14:textId="77777777" w:rsidR="00F63ED9" w:rsidRPr="00947788" w:rsidRDefault="00F63ED9">
            <w:pPr>
              <w:keepNext/>
              <w:tabs>
                <w:tab w:val="left" w:pos="9720"/>
              </w:tabs>
              <w:ind w:right="-79"/>
              <w:jc w:val="center"/>
              <w:rPr>
                <w:b/>
                <w:bCs/>
                <w:sz w:val="18"/>
                <w:szCs w:val="18"/>
              </w:rPr>
            </w:pPr>
            <w:r w:rsidRPr="00947788">
              <w:rPr>
                <w:b/>
                <w:bCs/>
                <w:sz w:val="18"/>
                <w:szCs w:val="18"/>
              </w:rPr>
              <w:t>Объектов</w:t>
            </w:r>
          </w:p>
        </w:tc>
        <w:tc>
          <w:tcPr>
            <w:tcW w:w="92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B2B1A9" w14:textId="77777777" w:rsidR="00F63ED9" w:rsidRPr="00947788" w:rsidRDefault="00F63ED9">
            <w:pPr>
              <w:keepNext/>
              <w:tabs>
                <w:tab w:val="left" w:pos="9720"/>
              </w:tabs>
              <w:ind w:right="-79"/>
              <w:jc w:val="center"/>
              <w:rPr>
                <w:b/>
                <w:bCs/>
                <w:sz w:val="18"/>
                <w:szCs w:val="18"/>
              </w:rPr>
            </w:pPr>
            <w:r w:rsidRPr="00947788">
              <w:rPr>
                <w:b/>
                <w:bCs/>
                <w:sz w:val="18"/>
                <w:szCs w:val="18"/>
              </w:rPr>
              <w:t>Уполномоченные лица в отношении Объектов</w:t>
            </w:r>
          </w:p>
        </w:tc>
        <w:tc>
          <w:tcPr>
            <w:tcW w:w="2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5679DC" w14:textId="77777777" w:rsidR="00F63ED9" w:rsidRPr="00947788" w:rsidRDefault="00F63ED9">
            <w:pPr>
              <w:keepNext/>
              <w:tabs>
                <w:tab w:val="left" w:pos="9720"/>
              </w:tabs>
              <w:ind w:right="-79"/>
              <w:jc w:val="center"/>
              <w:rPr>
                <w:b/>
                <w:bCs/>
                <w:sz w:val="18"/>
                <w:szCs w:val="18"/>
              </w:rPr>
            </w:pPr>
            <w:r w:rsidRPr="00947788">
              <w:rPr>
                <w:b/>
                <w:bCs/>
                <w:sz w:val="18"/>
                <w:szCs w:val="18"/>
              </w:rPr>
              <w:t>Примечание</w:t>
            </w:r>
          </w:p>
        </w:tc>
      </w:tr>
      <w:tr w:rsidR="00F63ED9" w:rsidRPr="00947788" w14:paraId="61346793" w14:textId="77777777" w:rsidTr="00A30AC3">
        <w:trPr>
          <w:trHeight w:val="70"/>
        </w:trPr>
        <w:tc>
          <w:tcPr>
            <w:tcW w:w="2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CC088" w14:textId="77777777" w:rsidR="00F63ED9" w:rsidRPr="00947788" w:rsidRDefault="00F63ED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52EDC1" w14:textId="77777777" w:rsidR="00F63ED9" w:rsidRPr="00947788" w:rsidRDefault="00F63ED9">
            <w:pPr>
              <w:keepNext/>
              <w:tabs>
                <w:tab w:val="left" w:pos="9720"/>
              </w:tabs>
              <w:ind w:right="-79"/>
              <w:jc w:val="center"/>
              <w:rPr>
                <w:b/>
                <w:bCs/>
                <w:sz w:val="18"/>
                <w:szCs w:val="18"/>
              </w:rPr>
            </w:pPr>
            <w:r w:rsidRPr="00947788">
              <w:rPr>
                <w:b/>
                <w:bCs/>
                <w:sz w:val="18"/>
                <w:szCs w:val="18"/>
              </w:rPr>
              <w:t xml:space="preserve">ФИО 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7808D7" w14:textId="77777777" w:rsidR="00F63ED9" w:rsidRPr="00947788" w:rsidRDefault="00F63ED9">
            <w:pPr>
              <w:keepNext/>
              <w:tabs>
                <w:tab w:val="left" w:pos="9720"/>
              </w:tabs>
              <w:ind w:right="-79"/>
              <w:jc w:val="center"/>
              <w:rPr>
                <w:b/>
                <w:bCs/>
                <w:sz w:val="18"/>
                <w:szCs w:val="18"/>
              </w:rPr>
            </w:pPr>
            <w:r w:rsidRPr="00947788">
              <w:rPr>
                <w:b/>
                <w:bCs/>
                <w:sz w:val="18"/>
                <w:szCs w:val="18"/>
              </w:rPr>
              <w:t>Должность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F7E02C" w14:textId="77777777" w:rsidR="00F63ED9" w:rsidRPr="00947788" w:rsidRDefault="00F63ED9">
            <w:pPr>
              <w:keepNext/>
              <w:tabs>
                <w:tab w:val="left" w:pos="9720"/>
              </w:tabs>
              <w:ind w:right="-79"/>
              <w:jc w:val="center"/>
              <w:rPr>
                <w:b/>
                <w:bCs/>
                <w:sz w:val="18"/>
                <w:szCs w:val="18"/>
              </w:rPr>
            </w:pPr>
            <w:r w:rsidRPr="00947788">
              <w:rPr>
                <w:b/>
                <w:bCs/>
                <w:sz w:val="18"/>
                <w:szCs w:val="18"/>
              </w:rPr>
              <w:t xml:space="preserve">Электронная </w:t>
            </w:r>
            <w:r w:rsidRPr="00947788">
              <w:rPr>
                <w:b/>
                <w:bCs/>
                <w:sz w:val="18"/>
                <w:szCs w:val="18"/>
              </w:rPr>
              <w:br/>
              <w:t>почта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5FB713" w14:textId="77777777" w:rsidR="00F63ED9" w:rsidRPr="00947788" w:rsidRDefault="00F63ED9">
            <w:pPr>
              <w:keepNext/>
              <w:tabs>
                <w:tab w:val="left" w:pos="9720"/>
              </w:tabs>
              <w:ind w:right="-79"/>
              <w:jc w:val="center"/>
              <w:rPr>
                <w:b/>
                <w:bCs/>
                <w:sz w:val="18"/>
                <w:szCs w:val="18"/>
              </w:rPr>
            </w:pPr>
            <w:r w:rsidRPr="00947788">
              <w:rPr>
                <w:b/>
                <w:bCs/>
                <w:sz w:val="18"/>
                <w:szCs w:val="18"/>
              </w:rPr>
              <w:t xml:space="preserve">Сотовый </w:t>
            </w:r>
            <w:r w:rsidRPr="00947788">
              <w:rPr>
                <w:b/>
                <w:bCs/>
                <w:sz w:val="18"/>
                <w:szCs w:val="18"/>
              </w:rPr>
              <w:br/>
              <w:t>телефон</w:t>
            </w:r>
          </w:p>
        </w:tc>
        <w:tc>
          <w:tcPr>
            <w:tcW w:w="2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F2B7F" w14:textId="77777777" w:rsidR="00F63ED9" w:rsidRPr="00947788" w:rsidRDefault="00F63ED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F63ED9" w:rsidRPr="00947788" w14:paraId="105F3442" w14:textId="77777777" w:rsidTr="00A30AC3">
        <w:trPr>
          <w:trHeight w:val="488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65456" w14:textId="77777777" w:rsidR="00F63ED9" w:rsidRPr="001C5861" w:rsidRDefault="00F63ED9" w:rsidP="001C5861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E2A3B" w14:textId="77777777" w:rsidR="00F63ED9" w:rsidRPr="001C5861" w:rsidRDefault="00F63ED9" w:rsidP="001C5861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6DBBE" w14:textId="77777777" w:rsidR="00F63ED9" w:rsidRPr="001C5861" w:rsidRDefault="00F63ED9" w:rsidP="001C5861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FEB6" w14:textId="77777777" w:rsidR="00F63ED9" w:rsidRPr="00A30AC3" w:rsidRDefault="00F63ED9" w:rsidP="00A30AC3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066A2" w14:textId="77777777" w:rsidR="00A64F1A" w:rsidRPr="001C5861" w:rsidRDefault="00A64F1A" w:rsidP="001C5861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E1884" w14:textId="77777777" w:rsidR="00F63ED9" w:rsidRPr="001C5861" w:rsidRDefault="00F63ED9" w:rsidP="001C5861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</w:tr>
    </w:tbl>
    <w:p w14:paraId="2F647336" w14:textId="77777777" w:rsidR="00D442B0" w:rsidRDefault="00D442B0" w:rsidP="00F63ED9">
      <w:pPr>
        <w:keepNext/>
        <w:tabs>
          <w:tab w:val="left" w:pos="9720"/>
        </w:tabs>
        <w:spacing w:after="120"/>
        <w:ind w:right="-82"/>
        <w:rPr>
          <w:b/>
          <w:bCs/>
        </w:rPr>
        <w:sectPr w:rsidR="00D442B0">
          <w:footnotePr>
            <w:numFmt w:val="chicago"/>
          </w:footnotePr>
          <w:pgSz w:w="16838" w:h="11906" w:orient="landscape"/>
          <w:pgMar w:top="719" w:right="1134" w:bottom="719" w:left="1134" w:header="709" w:footer="709" w:gutter="0"/>
          <w:cols w:space="720"/>
        </w:sectPr>
      </w:pPr>
    </w:p>
    <w:p w14:paraId="3BA4B10A" w14:textId="77777777" w:rsidR="00F63ED9" w:rsidRPr="00947788" w:rsidRDefault="00F63ED9" w:rsidP="00F63ED9">
      <w:pPr>
        <w:keepNext/>
        <w:tabs>
          <w:tab w:val="left" w:pos="9720"/>
        </w:tabs>
        <w:spacing w:after="120"/>
        <w:ind w:right="-82"/>
        <w:rPr>
          <w:b/>
          <w:bCs/>
        </w:rPr>
      </w:pPr>
      <w:r w:rsidRPr="00947788">
        <w:rPr>
          <w:b/>
          <w:bCs/>
        </w:rPr>
        <w:t>Список Уполномоченных лиц со стороны Заказчика по всем Объектам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843"/>
        <w:gridCol w:w="2126"/>
        <w:gridCol w:w="1843"/>
        <w:gridCol w:w="6521"/>
      </w:tblGrid>
      <w:tr w:rsidR="00F63ED9" w:rsidRPr="00947788" w14:paraId="4C8ACC61" w14:textId="77777777" w:rsidTr="00D442B0">
        <w:trPr>
          <w:cantSplit/>
          <w:trHeight w:val="14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289EFB" w14:textId="77777777" w:rsidR="00F63ED9" w:rsidRPr="00947788" w:rsidRDefault="00F63ED9">
            <w:pPr>
              <w:keepNext/>
              <w:tabs>
                <w:tab w:val="left" w:pos="9720"/>
              </w:tabs>
              <w:ind w:right="-79"/>
              <w:jc w:val="center"/>
              <w:rPr>
                <w:b/>
                <w:bCs/>
                <w:sz w:val="18"/>
                <w:szCs w:val="18"/>
              </w:rPr>
            </w:pPr>
            <w:r w:rsidRPr="00947788">
              <w:rPr>
                <w:b/>
                <w:bCs/>
                <w:sz w:val="18"/>
                <w:szCs w:val="18"/>
              </w:rPr>
              <w:t xml:space="preserve">ФИО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67CE91" w14:textId="77777777" w:rsidR="00F63ED9" w:rsidRPr="00947788" w:rsidRDefault="00F63ED9">
            <w:pPr>
              <w:keepNext/>
              <w:tabs>
                <w:tab w:val="left" w:pos="9720"/>
              </w:tabs>
              <w:ind w:right="-79"/>
              <w:jc w:val="center"/>
              <w:rPr>
                <w:b/>
                <w:bCs/>
                <w:sz w:val="18"/>
                <w:szCs w:val="18"/>
              </w:rPr>
            </w:pPr>
            <w:r w:rsidRPr="00947788">
              <w:rPr>
                <w:b/>
                <w:bCs/>
                <w:sz w:val="18"/>
                <w:szCs w:val="18"/>
              </w:rPr>
              <w:t>Должность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6C39CF" w14:textId="77777777" w:rsidR="00F63ED9" w:rsidRPr="00947788" w:rsidRDefault="00F63ED9">
            <w:pPr>
              <w:keepNext/>
              <w:tabs>
                <w:tab w:val="left" w:pos="9720"/>
              </w:tabs>
              <w:ind w:right="-79"/>
              <w:jc w:val="center"/>
              <w:rPr>
                <w:b/>
                <w:bCs/>
                <w:sz w:val="18"/>
                <w:szCs w:val="18"/>
              </w:rPr>
            </w:pPr>
            <w:r w:rsidRPr="00947788">
              <w:rPr>
                <w:b/>
                <w:bCs/>
                <w:sz w:val="18"/>
                <w:szCs w:val="18"/>
              </w:rPr>
              <w:t xml:space="preserve">Электронная </w:t>
            </w:r>
            <w:r w:rsidRPr="00947788">
              <w:rPr>
                <w:b/>
                <w:bCs/>
                <w:sz w:val="18"/>
                <w:szCs w:val="18"/>
              </w:rPr>
              <w:br/>
              <w:t>почта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F2AFB0" w14:textId="77777777" w:rsidR="00F63ED9" w:rsidRPr="00947788" w:rsidRDefault="00F63ED9">
            <w:pPr>
              <w:keepNext/>
              <w:tabs>
                <w:tab w:val="left" w:pos="9720"/>
              </w:tabs>
              <w:ind w:right="-79"/>
              <w:jc w:val="center"/>
              <w:rPr>
                <w:b/>
                <w:bCs/>
                <w:sz w:val="18"/>
                <w:szCs w:val="18"/>
              </w:rPr>
            </w:pPr>
            <w:r w:rsidRPr="00947788">
              <w:rPr>
                <w:b/>
                <w:bCs/>
                <w:sz w:val="18"/>
                <w:szCs w:val="18"/>
              </w:rPr>
              <w:t xml:space="preserve">Сотовый </w:t>
            </w:r>
            <w:r w:rsidRPr="00947788">
              <w:rPr>
                <w:b/>
                <w:bCs/>
                <w:sz w:val="18"/>
                <w:szCs w:val="18"/>
              </w:rPr>
              <w:br/>
              <w:t>телефон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4AC596" w14:textId="77777777" w:rsidR="00F63ED9" w:rsidRPr="00947788" w:rsidRDefault="00F63ED9">
            <w:pPr>
              <w:keepNext/>
              <w:tabs>
                <w:tab w:val="left" w:pos="9720"/>
              </w:tabs>
              <w:ind w:right="-79"/>
              <w:jc w:val="center"/>
              <w:rPr>
                <w:b/>
                <w:bCs/>
                <w:sz w:val="18"/>
                <w:szCs w:val="18"/>
              </w:rPr>
            </w:pPr>
            <w:r w:rsidRPr="00947788">
              <w:rPr>
                <w:b/>
                <w:bCs/>
                <w:sz w:val="18"/>
                <w:szCs w:val="18"/>
              </w:rPr>
              <w:t>Примечание</w:t>
            </w:r>
          </w:p>
        </w:tc>
      </w:tr>
      <w:tr w:rsidR="00F63ED9" w:rsidRPr="00947788" w14:paraId="46E38A1D" w14:textId="77777777" w:rsidTr="00D442B0">
        <w:trPr>
          <w:trHeight w:val="2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8A9F" w14:textId="77777777" w:rsidR="00F63ED9" w:rsidRPr="00947788" w:rsidRDefault="00F63ED9" w:rsidP="00D442B0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A005" w14:textId="77777777" w:rsidR="00F63ED9" w:rsidRPr="00947788" w:rsidRDefault="00F63ED9" w:rsidP="00D442B0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CABE" w14:textId="77777777" w:rsidR="00F63ED9" w:rsidRPr="00D442B0" w:rsidRDefault="00F63ED9" w:rsidP="00D442B0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69638" w14:textId="77777777" w:rsidR="00F63ED9" w:rsidRPr="00947788" w:rsidRDefault="00F63ED9" w:rsidP="00D442B0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A8DB" w14:textId="77777777" w:rsidR="00F63ED9" w:rsidRPr="00947788" w:rsidRDefault="00F63ED9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</w:tr>
      <w:tr w:rsidR="00D442B0" w:rsidRPr="00947788" w14:paraId="1F091E62" w14:textId="77777777" w:rsidTr="00D442B0">
        <w:trPr>
          <w:trHeight w:val="2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48FD" w14:textId="77777777" w:rsidR="00D442B0" w:rsidRPr="00947788" w:rsidRDefault="00D442B0" w:rsidP="00D442B0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AE336" w14:textId="77777777" w:rsidR="00D442B0" w:rsidRPr="00947788" w:rsidRDefault="00D442B0" w:rsidP="00D442B0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B452B" w14:textId="77777777" w:rsidR="00D442B0" w:rsidRPr="00D442B0" w:rsidRDefault="00D442B0" w:rsidP="00D442B0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3F17" w14:textId="77777777" w:rsidR="00D442B0" w:rsidRPr="00947788" w:rsidRDefault="00D442B0" w:rsidP="00D442B0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1F3D" w14:textId="77777777" w:rsidR="00D442B0" w:rsidRPr="00947788" w:rsidRDefault="00D442B0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</w:tr>
    </w:tbl>
    <w:p w14:paraId="3BDF6A6C" w14:textId="77777777" w:rsidR="00F63ED9" w:rsidRPr="00947788" w:rsidRDefault="00F63ED9" w:rsidP="00F63ED9">
      <w:pPr>
        <w:keepNext/>
        <w:tabs>
          <w:tab w:val="left" w:pos="9720"/>
        </w:tabs>
        <w:spacing w:after="120"/>
        <w:ind w:right="-82"/>
        <w:rPr>
          <w:b/>
          <w:bCs/>
        </w:rPr>
      </w:pPr>
      <w:r w:rsidRPr="00947788">
        <w:rPr>
          <w:b/>
          <w:bCs/>
        </w:rPr>
        <w:t>Список Уполномоченных лиц со стороны Исполнителя по конкретным Объектам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3"/>
        <w:gridCol w:w="1531"/>
        <w:gridCol w:w="1707"/>
        <w:gridCol w:w="1701"/>
        <w:gridCol w:w="1553"/>
        <w:gridCol w:w="6521"/>
      </w:tblGrid>
      <w:tr w:rsidR="00F63ED9" w:rsidRPr="00947788" w14:paraId="5E1799E3" w14:textId="77777777">
        <w:trPr>
          <w:cantSplit/>
          <w:trHeight w:val="70"/>
        </w:trPr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027C64" w14:textId="77777777" w:rsidR="00F63ED9" w:rsidRPr="00947788" w:rsidRDefault="00F63ED9">
            <w:pPr>
              <w:keepNext/>
              <w:tabs>
                <w:tab w:val="left" w:pos="9720"/>
              </w:tabs>
              <w:ind w:right="-79"/>
              <w:jc w:val="center"/>
              <w:rPr>
                <w:b/>
                <w:bCs/>
                <w:sz w:val="18"/>
                <w:szCs w:val="18"/>
              </w:rPr>
            </w:pPr>
            <w:r w:rsidRPr="00947788">
              <w:rPr>
                <w:b/>
                <w:bCs/>
                <w:sz w:val="18"/>
                <w:szCs w:val="18"/>
              </w:rPr>
              <w:t>Адреса</w:t>
            </w:r>
          </w:p>
          <w:p w14:paraId="4B6AC2EC" w14:textId="77777777" w:rsidR="00F63ED9" w:rsidRPr="00947788" w:rsidRDefault="00F63ED9">
            <w:pPr>
              <w:keepNext/>
              <w:tabs>
                <w:tab w:val="left" w:pos="9720"/>
              </w:tabs>
              <w:ind w:right="-79"/>
              <w:jc w:val="center"/>
              <w:rPr>
                <w:b/>
                <w:bCs/>
                <w:sz w:val="18"/>
                <w:szCs w:val="18"/>
              </w:rPr>
            </w:pPr>
            <w:r w:rsidRPr="00947788">
              <w:rPr>
                <w:b/>
                <w:bCs/>
                <w:sz w:val="18"/>
                <w:szCs w:val="18"/>
              </w:rPr>
              <w:t>Объектов</w:t>
            </w:r>
          </w:p>
        </w:tc>
        <w:tc>
          <w:tcPr>
            <w:tcW w:w="6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C4B338" w14:textId="77777777" w:rsidR="00F63ED9" w:rsidRPr="00947788" w:rsidRDefault="00F63ED9">
            <w:pPr>
              <w:keepNext/>
              <w:tabs>
                <w:tab w:val="left" w:pos="9720"/>
              </w:tabs>
              <w:ind w:right="-79"/>
              <w:jc w:val="center"/>
              <w:rPr>
                <w:b/>
                <w:bCs/>
                <w:sz w:val="18"/>
                <w:szCs w:val="18"/>
              </w:rPr>
            </w:pPr>
            <w:r w:rsidRPr="00947788">
              <w:rPr>
                <w:b/>
                <w:bCs/>
                <w:sz w:val="18"/>
                <w:szCs w:val="18"/>
              </w:rPr>
              <w:t>Уполномоченные лица в отношении Объектов</w:t>
            </w:r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1C633A" w14:textId="77777777" w:rsidR="00F63ED9" w:rsidRPr="00947788" w:rsidRDefault="00F63ED9">
            <w:pPr>
              <w:keepNext/>
              <w:tabs>
                <w:tab w:val="left" w:pos="9720"/>
              </w:tabs>
              <w:ind w:right="-79"/>
              <w:jc w:val="center"/>
              <w:rPr>
                <w:b/>
                <w:bCs/>
                <w:sz w:val="18"/>
                <w:szCs w:val="18"/>
              </w:rPr>
            </w:pPr>
            <w:r w:rsidRPr="00947788">
              <w:rPr>
                <w:b/>
                <w:bCs/>
                <w:sz w:val="18"/>
                <w:szCs w:val="18"/>
              </w:rPr>
              <w:t>Примечание</w:t>
            </w:r>
          </w:p>
        </w:tc>
      </w:tr>
      <w:tr w:rsidR="00F63ED9" w:rsidRPr="00947788" w14:paraId="6C0CE3E9" w14:textId="77777777">
        <w:trPr>
          <w:cantSplit/>
          <w:trHeight w:val="70"/>
        </w:trPr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76FEF" w14:textId="77777777" w:rsidR="00F63ED9" w:rsidRPr="00947788" w:rsidRDefault="00F63ED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0DEED3" w14:textId="77777777" w:rsidR="00F63ED9" w:rsidRPr="00947788" w:rsidRDefault="00F63ED9">
            <w:pPr>
              <w:keepNext/>
              <w:tabs>
                <w:tab w:val="left" w:pos="9720"/>
              </w:tabs>
              <w:ind w:right="-79"/>
              <w:jc w:val="center"/>
              <w:rPr>
                <w:b/>
                <w:bCs/>
                <w:sz w:val="18"/>
                <w:szCs w:val="18"/>
              </w:rPr>
            </w:pPr>
            <w:r w:rsidRPr="00947788">
              <w:rPr>
                <w:b/>
                <w:bCs/>
                <w:sz w:val="18"/>
                <w:szCs w:val="18"/>
              </w:rPr>
              <w:t xml:space="preserve">ФИО 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900E0A" w14:textId="77777777" w:rsidR="00F63ED9" w:rsidRPr="00947788" w:rsidRDefault="00F63ED9">
            <w:pPr>
              <w:keepNext/>
              <w:tabs>
                <w:tab w:val="left" w:pos="9720"/>
              </w:tabs>
              <w:ind w:right="-79"/>
              <w:jc w:val="center"/>
              <w:rPr>
                <w:b/>
                <w:bCs/>
                <w:sz w:val="18"/>
                <w:szCs w:val="18"/>
              </w:rPr>
            </w:pPr>
            <w:r w:rsidRPr="00947788">
              <w:rPr>
                <w:b/>
                <w:bCs/>
                <w:sz w:val="18"/>
                <w:szCs w:val="18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775300" w14:textId="77777777" w:rsidR="00F63ED9" w:rsidRPr="00947788" w:rsidRDefault="00F63ED9">
            <w:pPr>
              <w:keepNext/>
              <w:tabs>
                <w:tab w:val="left" w:pos="9720"/>
              </w:tabs>
              <w:ind w:right="-79"/>
              <w:jc w:val="center"/>
              <w:rPr>
                <w:b/>
                <w:bCs/>
                <w:sz w:val="18"/>
                <w:szCs w:val="18"/>
              </w:rPr>
            </w:pPr>
            <w:r w:rsidRPr="00947788">
              <w:rPr>
                <w:b/>
                <w:bCs/>
                <w:sz w:val="18"/>
                <w:szCs w:val="18"/>
              </w:rPr>
              <w:t xml:space="preserve">Электронная </w:t>
            </w:r>
            <w:r w:rsidRPr="00947788">
              <w:rPr>
                <w:b/>
                <w:bCs/>
                <w:sz w:val="18"/>
                <w:szCs w:val="18"/>
              </w:rPr>
              <w:br/>
              <w:t>почта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B7F7C6" w14:textId="77777777" w:rsidR="00F63ED9" w:rsidRPr="00947788" w:rsidRDefault="00F63ED9">
            <w:pPr>
              <w:keepNext/>
              <w:tabs>
                <w:tab w:val="left" w:pos="9720"/>
              </w:tabs>
              <w:ind w:right="-79"/>
              <w:jc w:val="center"/>
              <w:rPr>
                <w:b/>
                <w:bCs/>
                <w:sz w:val="18"/>
                <w:szCs w:val="18"/>
              </w:rPr>
            </w:pPr>
            <w:r w:rsidRPr="00947788">
              <w:rPr>
                <w:b/>
                <w:bCs/>
                <w:sz w:val="18"/>
                <w:szCs w:val="18"/>
              </w:rPr>
              <w:t xml:space="preserve">Сотовый </w:t>
            </w:r>
            <w:r w:rsidRPr="00947788">
              <w:rPr>
                <w:b/>
                <w:bCs/>
                <w:sz w:val="18"/>
                <w:szCs w:val="18"/>
              </w:rPr>
              <w:br/>
              <w:t>телефон</w:t>
            </w:r>
          </w:p>
        </w:tc>
        <w:tc>
          <w:tcPr>
            <w:tcW w:w="6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9396C" w14:textId="77777777" w:rsidR="00F63ED9" w:rsidRPr="00947788" w:rsidRDefault="00F63ED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F63ED9" w:rsidRPr="00947788" w14:paraId="02BC6CEF" w14:textId="77777777">
        <w:trPr>
          <w:trHeight w:val="236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904F44" w14:textId="77777777" w:rsidR="00F63ED9" w:rsidRPr="00947788" w:rsidRDefault="00F63ED9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3DB3A7" w14:textId="77777777" w:rsidR="00F63ED9" w:rsidRPr="00947788" w:rsidRDefault="00F63ED9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  <w:r w:rsidRPr="00947788">
              <w:rPr>
                <w:sz w:val="20"/>
                <w:szCs w:val="20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21E03C" w14:textId="77777777" w:rsidR="00F63ED9" w:rsidRPr="00947788" w:rsidRDefault="00F63ED9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  <w:r w:rsidRPr="00947788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A46472" w14:textId="77777777" w:rsidR="00F63ED9" w:rsidRPr="00947788" w:rsidRDefault="00F63ED9">
            <w:pPr>
              <w:keepNext/>
              <w:tabs>
                <w:tab w:val="left" w:pos="9720"/>
              </w:tabs>
              <w:spacing w:after="120"/>
              <w:ind w:right="-82"/>
              <w:rPr>
                <w:rFonts w:ascii="Arial" w:hAnsi="Arial" w:cs="Arial"/>
                <w:sz w:val="20"/>
                <w:szCs w:val="20"/>
              </w:rPr>
            </w:pPr>
            <w:r w:rsidRPr="00947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AE2CA1" w14:textId="77777777" w:rsidR="00F63ED9" w:rsidRPr="00947788" w:rsidRDefault="00F63ED9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  <w:r w:rsidRPr="0094778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CD57" w14:textId="77777777" w:rsidR="00F63ED9" w:rsidRPr="00947788" w:rsidRDefault="00F63ED9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</w:tr>
    </w:tbl>
    <w:p w14:paraId="11ABB6A3" w14:textId="77777777" w:rsidR="00F63ED9" w:rsidRPr="00947788" w:rsidRDefault="00F63ED9" w:rsidP="00F63ED9">
      <w:pPr>
        <w:keepNext/>
        <w:tabs>
          <w:tab w:val="left" w:pos="9720"/>
        </w:tabs>
        <w:spacing w:after="120"/>
        <w:ind w:right="-82"/>
        <w:rPr>
          <w:b/>
          <w:bCs/>
        </w:rPr>
      </w:pPr>
      <w:r w:rsidRPr="00947788">
        <w:rPr>
          <w:b/>
          <w:bCs/>
        </w:rPr>
        <w:t>Список Уполномоченных лиц со стороны Исполнителя по всем Объектам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1843"/>
        <w:gridCol w:w="1843"/>
        <w:gridCol w:w="1985"/>
        <w:gridCol w:w="1559"/>
        <w:gridCol w:w="425"/>
        <w:gridCol w:w="6521"/>
      </w:tblGrid>
      <w:tr w:rsidR="00F63ED9" w:rsidRPr="00947788" w14:paraId="7FD2A60D" w14:textId="77777777">
        <w:trPr>
          <w:gridBefore w:val="1"/>
          <w:wBefore w:w="108" w:type="dxa"/>
          <w:cantSplit/>
          <w:trHeight w:val="14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8A4C55" w14:textId="77777777" w:rsidR="00F63ED9" w:rsidRPr="00947788" w:rsidRDefault="00F63ED9">
            <w:pPr>
              <w:keepNext/>
              <w:tabs>
                <w:tab w:val="left" w:pos="9720"/>
              </w:tabs>
              <w:ind w:right="-79"/>
              <w:jc w:val="center"/>
              <w:rPr>
                <w:b/>
                <w:bCs/>
                <w:sz w:val="18"/>
                <w:szCs w:val="18"/>
              </w:rPr>
            </w:pPr>
            <w:r w:rsidRPr="00947788">
              <w:rPr>
                <w:b/>
                <w:bCs/>
                <w:sz w:val="18"/>
                <w:szCs w:val="18"/>
              </w:rPr>
              <w:t xml:space="preserve">ФИО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9F1D70" w14:textId="77777777" w:rsidR="00F63ED9" w:rsidRPr="00947788" w:rsidRDefault="00F63ED9">
            <w:pPr>
              <w:keepNext/>
              <w:tabs>
                <w:tab w:val="left" w:pos="9720"/>
              </w:tabs>
              <w:ind w:right="-79"/>
              <w:jc w:val="center"/>
              <w:rPr>
                <w:b/>
                <w:bCs/>
                <w:sz w:val="18"/>
                <w:szCs w:val="18"/>
              </w:rPr>
            </w:pPr>
            <w:r w:rsidRPr="00947788">
              <w:rPr>
                <w:b/>
                <w:bCs/>
                <w:sz w:val="18"/>
                <w:szCs w:val="18"/>
              </w:rPr>
              <w:t>Должность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39333E" w14:textId="77777777" w:rsidR="00F63ED9" w:rsidRPr="00947788" w:rsidRDefault="00F63ED9">
            <w:pPr>
              <w:keepNext/>
              <w:tabs>
                <w:tab w:val="left" w:pos="9720"/>
              </w:tabs>
              <w:ind w:right="-79"/>
              <w:jc w:val="center"/>
              <w:rPr>
                <w:b/>
                <w:bCs/>
                <w:sz w:val="18"/>
                <w:szCs w:val="18"/>
              </w:rPr>
            </w:pPr>
            <w:r w:rsidRPr="00947788">
              <w:rPr>
                <w:b/>
                <w:bCs/>
                <w:sz w:val="18"/>
                <w:szCs w:val="18"/>
              </w:rPr>
              <w:t xml:space="preserve">Электронная </w:t>
            </w:r>
            <w:r w:rsidRPr="00947788">
              <w:rPr>
                <w:b/>
                <w:bCs/>
                <w:sz w:val="18"/>
                <w:szCs w:val="18"/>
              </w:rPr>
              <w:br/>
              <w:t>почта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6FBE8B" w14:textId="77777777" w:rsidR="00F63ED9" w:rsidRPr="00947788" w:rsidRDefault="00F63ED9">
            <w:pPr>
              <w:keepNext/>
              <w:tabs>
                <w:tab w:val="left" w:pos="9720"/>
              </w:tabs>
              <w:ind w:right="-79"/>
              <w:jc w:val="center"/>
              <w:rPr>
                <w:b/>
                <w:bCs/>
                <w:sz w:val="18"/>
                <w:szCs w:val="18"/>
              </w:rPr>
            </w:pPr>
            <w:r w:rsidRPr="00947788">
              <w:rPr>
                <w:b/>
                <w:bCs/>
                <w:sz w:val="18"/>
                <w:szCs w:val="18"/>
              </w:rPr>
              <w:t xml:space="preserve">Сотовый </w:t>
            </w:r>
            <w:r w:rsidRPr="00947788">
              <w:rPr>
                <w:b/>
                <w:bCs/>
                <w:sz w:val="18"/>
                <w:szCs w:val="18"/>
              </w:rPr>
              <w:br/>
              <w:t>телефон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EDBF5A" w14:textId="77777777" w:rsidR="00F63ED9" w:rsidRPr="00947788" w:rsidRDefault="00F63ED9">
            <w:pPr>
              <w:keepNext/>
              <w:tabs>
                <w:tab w:val="left" w:pos="9720"/>
              </w:tabs>
              <w:ind w:right="-79"/>
              <w:jc w:val="center"/>
              <w:rPr>
                <w:b/>
                <w:bCs/>
                <w:sz w:val="18"/>
                <w:szCs w:val="18"/>
              </w:rPr>
            </w:pPr>
            <w:r w:rsidRPr="00947788">
              <w:rPr>
                <w:b/>
                <w:bCs/>
                <w:sz w:val="18"/>
                <w:szCs w:val="18"/>
              </w:rPr>
              <w:t>Примечание</w:t>
            </w:r>
          </w:p>
        </w:tc>
      </w:tr>
      <w:tr w:rsidR="00F63ED9" w:rsidRPr="00947788" w14:paraId="7A84DD12" w14:textId="77777777">
        <w:trPr>
          <w:gridBefore w:val="1"/>
          <w:wBefore w:w="108" w:type="dxa"/>
          <w:trHeight w:val="2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393011" w14:textId="77777777" w:rsidR="00F63ED9" w:rsidRPr="00947788" w:rsidRDefault="00F63ED9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  <w:r w:rsidRPr="00947788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5D304" w14:textId="77777777" w:rsidR="00F63ED9" w:rsidRPr="00947788" w:rsidRDefault="00F63ED9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  <w:r w:rsidRPr="00947788">
              <w:rPr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AD2E4C" w14:textId="77777777" w:rsidR="00F63ED9" w:rsidRPr="00947788" w:rsidRDefault="00F63ED9">
            <w:pPr>
              <w:keepNext/>
              <w:tabs>
                <w:tab w:val="left" w:pos="9720"/>
              </w:tabs>
              <w:spacing w:after="120"/>
              <w:ind w:right="-82"/>
              <w:rPr>
                <w:rFonts w:ascii="Arial" w:hAnsi="Arial" w:cs="Arial"/>
                <w:sz w:val="20"/>
                <w:szCs w:val="20"/>
              </w:rPr>
            </w:pPr>
            <w:r w:rsidRPr="0094778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D5FE64" w14:textId="77777777" w:rsidR="00F63ED9" w:rsidRPr="00947788" w:rsidRDefault="00F63ED9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  <w:r w:rsidRPr="0094778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01A4" w14:textId="77777777" w:rsidR="00F63ED9" w:rsidRPr="00947788" w:rsidRDefault="00F63ED9">
            <w:pPr>
              <w:keepNext/>
              <w:tabs>
                <w:tab w:val="left" w:pos="9720"/>
              </w:tabs>
              <w:spacing w:after="120"/>
              <w:ind w:right="-82"/>
              <w:rPr>
                <w:sz w:val="20"/>
                <w:szCs w:val="20"/>
              </w:rPr>
            </w:pPr>
          </w:p>
        </w:tc>
      </w:tr>
      <w:tr w:rsidR="00F63ED9" w:rsidRPr="00947788" w14:paraId="0856AA0E" w14:textId="77777777" w:rsidTr="007267A2">
        <w:trPr>
          <w:trHeight w:val="299"/>
        </w:trPr>
        <w:tc>
          <w:tcPr>
            <w:tcW w:w="73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621FC57" w14:textId="77777777" w:rsidR="00F63ED9" w:rsidRPr="00947788" w:rsidRDefault="00F63ED9">
            <w:pPr>
              <w:keepNext/>
              <w:tabs>
                <w:tab w:val="left" w:pos="284"/>
                <w:tab w:val="left" w:pos="9720"/>
              </w:tabs>
              <w:spacing w:after="120"/>
              <w:jc w:val="both"/>
              <w:rPr>
                <w:b/>
                <w:bCs/>
              </w:rPr>
            </w:pPr>
          </w:p>
        </w:tc>
        <w:tc>
          <w:tcPr>
            <w:tcW w:w="69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DA78BC" w14:textId="77777777" w:rsidR="00F63ED9" w:rsidRPr="00947788" w:rsidRDefault="00F63ED9">
            <w:pPr>
              <w:keepNext/>
              <w:tabs>
                <w:tab w:val="left" w:pos="284"/>
                <w:tab w:val="left" w:pos="9720"/>
              </w:tabs>
              <w:spacing w:after="120"/>
              <w:jc w:val="both"/>
              <w:rPr>
                <w:b/>
                <w:bCs/>
              </w:rPr>
            </w:pPr>
          </w:p>
        </w:tc>
      </w:tr>
      <w:tr w:rsidR="00B0702F" w:rsidRPr="00947788" w14:paraId="0F354E75" w14:textId="77777777" w:rsidTr="007267A2">
        <w:trPr>
          <w:trHeight w:val="299"/>
        </w:trPr>
        <w:tc>
          <w:tcPr>
            <w:tcW w:w="73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FC681F8" w14:textId="77777777" w:rsidR="00B0702F" w:rsidRPr="00947788" w:rsidRDefault="00B0702F" w:rsidP="00B0702F">
            <w:pPr>
              <w:keepNext/>
              <w:tabs>
                <w:tab w:val="left" w:pos="284"/>
                <w:tab w:val="left" w:pos="9720"/>
              </w:tabs>
              <w:spacing w:after="120"/>
              <w:ind w:right="-82"/>
              <w:rPr>
                <w:b/>
                <w:bCs/>
              </w:rPr>
            </w:pPr>
            <w:r>
              <w:rPr>
                <w:b/>
                <w:bCs/>
              </w:rPr>
              <w:t>З</w:t>
            </w:r>
            <w:r w:rsidRPr="00947788">
              <w:rPr>
                <w:b/>
                <w:bCs/>
              </w:rPr>
              <w:t>аказчик:</w:t>
            </w:r>
          </w:p>
        </w:tc>
        <w:tc>
          <w:tcPr>
            <w:tcW w:w="69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7511B5" w14:textId="77777777" w:rsidR="00B0702F" w:rsidRPr="00947788" w:rsidRDefault="00B0702F" w:rsidP="007267A2">
            <w:pPr>
              <w:keepNext/>
              <w:tabs>
                <w:tab w:val="left" w:pos="284"/>
                <w:tab w:val="left" w:pos="9720"/>
              </w:tabs>
              <w:spacing w:after="120"/>
              <w:ind w:right="-82"/>
              <w:rPr>
                <w:b/>
                <w:bCs/>
              </w:rPr>
            </w:pPr>
            <w:r w:rsidRPr="00947788">
              <w:rPr>
                <w:b/>
                <w:bCs/>
              </w:rPr>
              <w:t>Исполнитель:</w:t>
            </w:r>
          </w:p>
        </w:tc>
      </w:tr>
      <w:tr w:rsidR="00B0702F" w:rsidRPr="00947788" w14:paraId="6082D254" w14:textId="77777777" w:rsidTr="007267A2">
        <w:trPr>
          <w:trHeight w:val="299"/>
        </w:trPr>
        <w:tc>
          <w:tcPr>
            <w:tcW w:w="73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B0FA22B" w14:textId="77777777" w:rsidR="00B0702F" w:rsidRPr="00B0702F" w:rsidRDefault="00B0702F" w:rsidP="00B0702F">
            <w:pPr>
              <w:keepNext/>
              <w:tabs>
                <w:tab w:val="left" w:pos="284"/>
              </w:tabs>
              <w:spacing w:after="120"/>
              <w:ind w:right="-419"/>
              <w:rPr>
                <w:sz w:val="28"/>
              </w:rPr>
            </w:pPr>
          </w:p>
        </w:tc>
        <w:tc>
          <w:tcPr>
            <w:tcW w:w="69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CCFFEB" w14:textId="77777777" w:rsidR="00B0702F" w:rsidRPr="00B0702F" w:rsidRDefault="00B0702F" w:rsidP="007267A2">
            <w:pPr>
              <w:keepNext/>
              <w:tabs>
                <w:tab w:val="left" w:pos="284"/>
              </w:tabs>
              <w:spacing w:after="120"/>
              <w:ind w:right="-419"/>
              <w:rPr>
                <w:sz w:val="28"/>
              </w:rPr>
            </w:pPr>
          </w:p>
        </w:tc>
      </w:tr>
      <w:tr w:rsidR="00B0702F" w:rsidRPr="00947788" w14:paraId="02234C10" w14:textId="77777777" w:rsidTr="007267A2">
        <w:trPr>
          <w:trHeight w:val="284"/>
        </w:trPr>
        <w:tc>
          <w:tcPr>
            <w:tcW w:w="73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5CBD961" w14:textId="77777777" w:rsidR="00B0702F" w:rsidRPr="00B0702F" w:rsidRDefault="00B0702F" w:rsidP="00B0702F">
            <w:pPr>
              <w:keepNext/>
              <w:tabs>
                <w:tab w:val="left" w:pos="284"/>
              </w:tabs>
              <w:spacing w:after="120"/>
              <w:ind w:right="-419"/>
              <w:jc w:val="both"/>
              <w:rPr>
                <w:sz w:val="28"/>
              </w:rPr>
            </w:pPr>
            <w:r w:rsidRPr="00B0702F">
              <w:rPr>
                <w:sz w:val="28"/>
              </w:rPr>
              <w:t>ПАО «Башинформсвязь»</w:t>
            </w:r>
          </w:p>
        </w:tc>
        <w:tc>
          <w:tcPr>
            <w:tcW w:w="69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5F1130" w14:textId="77777777" w:rsidR="00B0702F" w:rsidRPr="00B0702F" w:rsidRDefault="00B0702F" w:rsidP="007267A2">
            <w:pPr>
              <w:keepNext/>
              <w:tabs>
                <w:tab w:val="left" w:pos="284"/>
              </w:tabs>
              <w:spacing w:after="120"/>
              <w:ind w:right="-419"/>
              <w:rPr>
                <w:sz w:val="28"/>
              </w:rPr>
            </w:pPr>
          </w:p>
        </w:tc>
      </w:tr>
      <w:tr w:rsidR="00B0702F" w:rsidRPr="00947788" w14:paraId="020C9986" w14:textId="77777777" w:rsidTr="007267A2">
        <w:trPr>
          <w:trHeight w:val="284"/>
        </w:trPr>
        <w:tc>
          <w:tcPr>
            <w:tcW w:w="73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F29AB53" w14:textId="77777777" w:rsidR="00B0702F" w:rsidRPr="00B0702F" w:rsidRDefault="00B0702F" w:rsidP="007B1232">
            <w:pPr>
              <w:keepNext/>
              <w:tabs>
                <w:tab w:val="left" w:pos="284"/>
              </w:tabs>
              <w:spacing w:after="120"/>
              <w:ind w:right="-419"/>
              <w:jc w:val="both"/>
              <w:rPr>
                <w:sz w:val="28"/>
              </w:rPr>
            </w:pPr>
            <w:r w:rsidRPr="00B0702F">
              <w:rPr>
                <w:noProof/>
                <w:sz w:val="28"/>
              </w:rPr>
              <w:t xml:space="preserve">_________________ </w:t>
            </w:r>
            <w:r w:rsidRPr="00B0702F">
              <w:rPr>
                <w:b/>
                <w:bCs/>
                <w:sz w:val="28"/>
              </w:rPr>
              <w:t>/</w:t>
            </w:r>
            <w:r w:rsidRPr="00B0702F">
              <w:rPr>
                <w:bCs/>
                <w:sz w:val="28"/>
              </w:rPr>
              <w:t xml:space="preserve"> </w:t>
            </w:r>
            <w:r w:rsidRPr="00B0702F">
              <w:rPr>
                <w:b/>
                <w:bCs/>
                <w:sz w:val="28"/>
              </w:rPr>
              <w:t>/</w:t>
            </w:r>
          </w:p>
        </w:tc>
        <w:tc>
          <w:tcPr>
            <w:tcW w:w="69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9E5AC3" w14:textId="77777777" w:rsidR="00B0702F" w:rsidRPr="00B0702F" w:rsidRDefault="00B0702F" w:rsidP="007B1232">
            <w:pPr>
              <w:keepNext/>
              <w:tabs>
                <w:tab w:val="left" w:pos="284"/>
              </w:tabs>
              <w:spacing w:after="120"/>
              <w:ind w:right="-419"/>
              <w:rPr>
                <w:sz w:val="28"/>
              </w:rPr>
            </w:pPr>
            <w:r w:rsidRPr="00B0702F">
              <w:rPr>
                <w:noProof/>
                <w:sz w:val="28"/>
              </w:rPr>
              <w:t>_________________</w:t>
            </w:r>
            <w:r w:rsidRPr="00B0702F">
              <w:rPr>
                <w:sz w:val="28"/>
              </w:rPr>
              <w:t xml:space="preserve"> / /</w:t>
            </w:r>
          </w:p>
        </w:tc>
      </w:tr>
    </w:tbl>
    <w:p w14:paraId="386A6360" w14:textId="77777777" w:rsidR="00F63ED9" w:rsidRPr="00947788" w:rsidRDefault="00F63ED9" w:rsidP="00F63ED9">
      <w:pPr>
        <w:spacing w:after="120"/>
        <w:rPr>
          <w:b/>
          <w:bCs/>
        </w:rPr>
      </w:pPr>
    </w:p>
    <w:p w14:paraId="64732E78" w14:textId="77777777" w:rsidR="00F63ED9" w:rsidRPr="00947788" w:rsidRDefault="00F63ED9" w:rsidP="00F63ED9">
      <w:pPr>
        <w:rPr>
          <w:b/>
          <w:bCs/>
        </w:rPr>
        <w:sectPr w:rsidR="00F63ED9" w:rsidRPr="00947788" w:rsidSect="007267A2">
          <w:footnotePr>
            <w:numFmt w:val="chicago"/>
          </w:footnotePr>
          <w:type w:val="continuous"/>
          <w:pgSz w:w="16838" w:h="11906" w:orient="landscape"/>
          <w:pgMar w:top="719" w:right="1134" w:bottom="709" w:left="1134" w:header="709" w:footer="709" w:gutter="0"/>
          <w:cols w:space="720"/>
        </w:sectPr>
      </w:pPr>
    </w:p>
    <w:p w14:paraId="31CAA536" w14:textId="77777777" w:rsidR="004B450D" w:rsidRDefault="00F63ED9" w:rsidP="0085492C">
      <w:pPr>
        <w:keepNext/>
        <w:tabs>
          <w:tab w:val="left" w:pos="9540"/>
        </w:tabs>
        <w:spacing w:after="120"/>
        <w:ind w:right="-82"/>
        <w:jc w:val="right"/>
        <w:rPr>
          <w:b/>
          <w:bCs/>
        </w:rPr>
      </w:pPr>
      <w:r w:rsidRPr="00947788">
        <w:rPr>
          <w:b/>
          <w:bCs/>
        </w:rPr>
        <w:lastRenderedPageBreak/>
        <w:t>Приложение №</w:t>
      </w:r>
      <w:r w:rsidR="00DE22CC">
        <w:rPr>
          <w:b/>
          <w:bCs/>
        </w:rPr>
        <w:t xml:space="preserve"> </w:t>
      </w:r>
      <w:r w:rsidR="0085492C">
        <w:rPr>
          <w:b/>
          <w:bCs/>
        </w:rPr>
        <w:t>6</w:t>
      </w:r>
      <w:r w:rsidRPr="00947788">
        <w:rPr>
          <w:b/>
          <w:bCs/>
        </w:rPr>
        <w:t xml:space="preserve"> </w:t>
      </w:r>
    </w:p>
    <w:p w14:paraId="4630C682" w14:textId="77777777" w:rsidR="00F63ED9" w:rsidRPr="00947788" w:rsidRDefault="00F63ED9" w:rsidP="0085492C">
      <w:pPr>
        <w:keepNext/>
        <w:tabs>
          <w:tab w:val="left" w:pos="9540"/>
        </w:tabs>
        <w:spacing w:after="120"/>
        <w:ind w:right="-82"/>
        <w:jc w:val="right"/>
        <w:rPr>
          <w:b/>
          <w:bCs/>
        </w:rPr>
      </w:pPr>
      <w:r w:rsidRPr="00947788">
        <w:rPr>
          <w:b/>
          <w:bCs/>
        </w:rPr>
        <w:t>Договору № ______</w:t>
      </w:r>
      <w:r w:rsidR="004B4003">
        <w:rPr>
          <w:b/>
          <w:bCs/>
        </w:rPr>
        <w:t>___ от «___» ______________ 201</w:t>
      </w:r>
      <w:r w:rsidR="007267A2">
        <w:rPr>
          <w:b/>
          <w:bCs/>
        </w:rPr>
        <w:t>__</w:t>
      </w:r>
      <w:r w:rsidRPr="00947788">
        <w:rPr>
          <w:b/>
          <w:bCs/>
        </w:rPr>
        <w:t xml:space="preserve"> г.</w:t>
      </w:r>
    </w:p>
    <w:p w14:paraId="583C446A" w14:textId="77777777" w:rsidR="001209D6" w:rsidRDefault="001209D6" w:rsidP="001209D6">
      <w:pPr>
        <w:keepNext/>
        <w:tabs>
          <w:tab w:val="left" w:pos="9720"/>
        </w:tabs>
        <w:spacing w:after="120"/>
        <w:jc w:val="right"/>
        <w:rPr>
          <w:b/>
          <w:bCs/>
        </w:rPr>
      </w:pPr>
    </w:p>
    <w:p w14:paraId="1B197286" w14:textId="77777777" w:rsidR="00F63ED9" w:rsidRPr="00947788" w:rsidRDefault="001209D6" w:rsidP="001209D6">
      <w:pPr>
        <w:keepNext/>
        <w:tabs>
          <w:tab w:val="left" w:pos="9720"/>
        </w:tabs>
        <w:spacing w:after="120"/>
        <w:jc w:val="right"/>
        <w:rPr>
          <w:b/>
          <w:bCs/>
        </w:rPr>
      </w:pPr>
      <w:r>
        <w:rPr>
          <w:b/>
          <w:bCs/>
        </w:rPr>
        <w:t>ФОРМА ДОКУМЕНТА</w:t>
      </w:r>
    </w:p>
    <w:p w14:paraId="3A4B3441" w14:textId="77777777" w:rsidR="00F63ED9" w:rsidRPr="00947788" w:rsidRDefault="00F63ED9" w:rsidP="00F63ED9">
      <w:pPr>
        <w:keepNext/>
        <w:tabs>
          <w:tab w:val="left" w:pos="9720"/>
        </w:tabs>
        <w:spacing w:after="120"/>
        <w:ind w:right="-82"/>
        <w:jc w:val="center"/>
        <w:rPr>
          <w:b/>
          <w:bCs/>
          <w:caps/>
          <w:sz w:val="28"/>
          <w:szCs w:val="28"/>
        </w:rPr>
      </w:pPr>
      <w:r w:rsidRPr="00947788">
        <w:rPr>
          <w:b/>
          <w:bCs/>
          <w:caps/>
          <w:sz w:val="28"/>
          <w:szCs w:val="28"/>
        </w:rPr>
        <w:t>Лист приема качества оказанных Услуг</w:t>
      </w:r>
    </w:p>
    <w:p w14:paraId="72207694" w14:textId="77777777" w:rsidR="00F63ED9" w:rsidRPr="00A04D31" w:rsidRDefault="00F63ED9" w:rsidP="00A04D31">
      <w:pPr>
        <w:rPr>
          <w:sz w:val="26"/>
          <w:szCs w:val="26"/>
        </w:rPr>
      </w:pPr>
      <w:r w:rsidRPr="00A04D31">
        <w:rPr>
          <w:sz w:val="26"/>
          <w:szCs w:val="26"/>
        </w:rPr>
        <w:t>_______________________________________________________</w:t>
      </w:r>
      <w:r w:rsidR="004B450D">
        <w:rPr>
          <w:sz w:val="26"/>
          <w:szCs w:val="26"/>
        </w:rPr>
        <w:t>___________________</w:t>
      </w:r>
    </w:p>
    <w:p w14:paraId="62720B38" w14:textId="77777777" w:rsidR="00A04D31" w:rsidRPr="00A04D31" w:rsidRDefault="00A04D31" w:rsidP="004B450D">
      <w:pPr>
        <w:jc w:val="center"/>
        <w:rPr>
          <w:i/>
          <w:sz w:val="22"/>
          <w:szCs w:val="22"/>
        </w:rPr>
      </w:pPr>
      <w:r w:rsidRPr="00A04D31">
        <w:rPr>
          <w:i/>
          <w:sz w:val="22"/>
          <w:szCs w:val="22"/>
        </w:rPr>
        <w:t>(наименование</w:t>
      </w:r>
      <w:r w:rsidR="004B450D">
        <w:rPr>
          <w:i/>
          <w:sz w:val="22"/>
          <w:szCs w:val="22"/>
        </w:rPr>
        <w:t xml:space="preserve"> структурного подразделения</w:t>
      </w:r>
      <w:r w:rsidRPr="00A04D31">
        <w:rPr>
          <w:i/>
          <w:sz w:val="22"/>
          <w:szCs w:val="22"/>
        </w:rPr>
        <w:t>)</w:t>
      </w:r>
    </w:p>
    <w:p w14:paraId="4C253C22" w14:textId="77777777" w:rsidR="00A04D31" w:rsidRPr="00A04D31" w:rsidRDefault="00A04D31" w:rsidP="00A04D31">
      <w:pPr>
        <w:rPr>
          <w:sz w:val="26"/>
          <w:szCs w:val="26"/>
        </w:rPr>
      </w:pPr>
    </w:p>
    <w:p w14:paraId="4B80C78E" w14:textId="77777777" w:rsidR="00F63ED9" w:rsidRPr="00A04D31" w:rsidRDefault="00F63ED9" w:rsidP="00A04D31">
      <w:pPr>
        <w:rPr>
          <w:sz w:val="26"/>
          <w:szCs w:val="26"/>
        </w:rPr>
      </w:pPr>
      <w:r w:rsidRPr="00A04D31">
        <w:rPr>
          <w:sz w:val="26"/>
          <w:szCs w:val="26"/>
        </w:rPr>
        <w:t>Объект____________________________________________________Дата ___________</w:t>
      </w:r>
    </w:p>
    <w:p w14:paraId="26747F4F" w14:textId="77777777" w:rsidR="00F63ED9" w:rsidRPr="00A04D31" w:rsidRDefault="00F63ED9" w:rsidP="00A04D31">
      <w:pPr>
        <w:rPr>
          <w:i/>
          <w:sz w:val="22"/>
          <w:szCs w:val="22"/>
        </w:rPr>
      </w:pPr>
      <w:r w:rsidRPr="00A04D31">
        <w:rPr>
          <w:sz w:val="26"/>
          <w:szCs w:val="26"/>
        </w:rPr>
        <w:t xml:space="preserve">                                      </w:t>
      </w:r>
      <w:r w:rsidRPr="00A04D31">
        <w:rPr>
          <w:i/>
          <w:sz w:val="22"/>
          <w:szCs w:val="22"/>
        </w:rPr>
        <w:t>(наименование, адрес</w:t>
      </w:r>
      <w:r w:rsidR="00A04D31" w:rsidRPr="00A04D31">
        <w:rPr>
          <w:i/>
          <w:sz w:val="22"/>
          <w:szCs w:val="22"/>
        </w:rPr>
        <w:t xml:space="preserve"> объекта</w:t>
      </w:r>
      <w:r w:rsidRPr="00A04D31">
        <w:rPr>
          <w:i/>
          <w:sz w:val="22"/>
          <w:szCs w:val="22"/>
        </w:rPr>
        <w:t>)</w:t>
      </w:r>
    </w:p>
    <w:tbl>
      <w:tblPr>
        <w:tblW w:w="10142" w:type="dxa"/>
        <w:jc w:val="center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2497"/>
        <w:gridCol w:w="2138"/>
        <w:gridCol w:w="2126"/>
        <w:gridCol w:w="1706"/>
        <w:gridCol w:w="1675"/>
      </w:tblGrid>
      <w:tr w:rsidR="00F63ED9" w:rsidRPr="00947788" w14:paraId="1A843E57" w14:textId="77777777">
        <w:trPr>
          <w:jc w:val="center"/>
        </w:trPr>
        <w:tc>
          <w:tcPr>
            <w:tcW w:w="46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5E44C2AE" w14:textId="77777777" w:rsidR="00F63ED9" w:rsidRPr="003D1B7A" w:rsidRDefault="004B450D">
            <w:pPr>
              <w:keepNext/>
              <w:tabs>
                <w:tab w:val="left" w:pos="9720"/>
              </w:tabs>
              <w:ind w:right="-8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Заказчик</w:t>
            </w:r>
          </w:p>
        </w:tc>
        <w:tc>
          <w:tcPr>
            <w:tcW w:w="38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EED63E8" w14:textId="77777777" w:rsidR="00F63ED9" w:rsidRPr="00947788" w:rsidRDefault="00F63ED9">
            <w:pPr>
              <w:keepNext/>
              <w:tabs>
                <w:tab w:val="left" w:pos="9720"/>
              </w:tabs>
              <w:ind w:right="-82"/>
              <w:jc w:val="center"/>
              <w:rPr>
                <w:b/>
                <w:bCs/>
              </w:rPr>
            </w:pPr>
            <w:r w:rsidRPr="00947788">
              <w:rPr>
                <w:b/>
                <w:bCs/>
              </w:rPr>
              <w:t>Исполнитель:</w:t>
            </w:r>
          </w:p>
          <w:p w14:paraId="441E74D4" w14:textId="77777777" w:rsidR="00F63ED9" w:rsidRPr="00947788" w:rsidRDefault="00F63ED9">
            <w:pPr>
              <w:keepNext/>
              <w:tabs>
                <w:tab w:val="left" w:pos="9720"/>
              </w:tabs>
              <w:ind w:right="-82"/>
              <w:jc w:val="center"/>
              <w:rPr>
                <w:b/>
                <w:bCs/>
              </w:rPr>
            </w:pPr>
            <w:r w:rsidRPr="00947788">
              <w:rPr>
                <w:b/>
                <w:bCs/>
                <w:lang w:val="en-US"/>
              </w:rPr>
              <w:t>[</w:t>
            </w:r>
            <w:r w:rsidRPr="00947788">
              <w:rPr>
                <w:b/>
                <w:bCs/>
              </w:rPr>
              <w:t>Наименование</w:t>
            </w:r>
            <w:r w:rsidRPr="00947788">
              <w:rPr>
                <w:b/>
                <w:bCs/>
                <w:lang w:val="en-US"/>
              </w:rPr>
              <w:t>]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5F74AFAC" w14:textId="77777777" w:rsidR="00F63ED9" w:rsidRPr="00947788" w:rsidRDefault="00F63ED9">
            <w:pPr>
              <w:keepNext/>
              <w:tabs>
                <w:tab w:val="left" w:pos="9720"/>
              </w:tabs>
              <w:ind w:right="-82"/>
              <w:jc w:val="center"/>
            </w:pPr>
          </w:p>
        </w:tc>
      </w:tr>
      <w:tr w:rsidR="00F63ED9" w:rsidRPr="00947788" w14:paraId="15BF3BF3" w14:textId="77777777">
        <w:trPr>
          <w:jc w:val="center"/>
        </w:trPr>
        <w:tc>
          <w:tcPr>
            <w:tcW w:w="24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E5855D0" w14:textId="77777777" w:rsidR="00F63ED9" w:rsidRPr="00947788" w:rsidRDefault="00F63ED9">
            <w:pPr>
              <w:keepNext/>
              <w:tabs>
                <w:tab w:val="left" w:pos="9720"/>
              </w:tabs>
              <w:jc w:val="center"/>
            </w:pPr>
            <w:r w:rsidRPr="00947788">
              <w:t>Место/время проведения проверки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DE0EDF7" w14:textId="77777777" w:rsidR="00F63ED9" w:rsidRPr="00947788" w:rsidRDefault="00F63ED9">
            <w:pPr>
              <w:keepNext/>
              <w:tabs>
                <w:tab w:val="left" w:pos="9720"/>
              </w:tabs>
              <w:jc w:val="center"/>
            </w:pPr>
            <w:r w:rsidRPr="00947788">
              <w:t>Результаты проверки/характер выявленных нарушений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9162207" w14:textId="77777777" w:rsidR="00F63ED9" w:rsidRPr="00947788" w:rsidRDefault="00F63ED9">
            <w:pPr>
              <w:keepNext/>
              <w:tabs>
                <w:tab w:val="left" w:pos="9720"/>
              </w:tabs>
              <w:jc w:val="center"/>
            </w:pPr>
            <w:r w:rsidRPr="00947788">
              <w:t>Отметка о времени устранения претензии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12445C7" w14:textId="77777777" w:rsidR="00F63ED9" w:rsidRPr="00947788" w:rsidRDefault="00F63ED9">
            <w:pPr>
              <w:keepNext/>
              <w:tabs>
                <w:tab w:val="left" w:pos="9720"/>
              </w:tabs>
              <w:jc w:val="center"/>
            </w:pPr>
            <w:r w:rsidRPr="00947788">
              <w:t>Фамилия и подпись Исполнителя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795B7F7" w14:textId="77777777" w:rsidR="00F63ED9" w:rsidRPr="00947788" w:rsidRDefault="00F63ED9">
            <w:pPr>
              <w:keepNext/>
              <w:tabs>
                <w:tab w:val="left" w:pos="9720"/>
              </w:tabs>
              <w:jc w:val="center"/>
            </w:pPr>
            <w:r w:rsidRPr="00947788">
              <w:t>Фамилия и подпись Заказчика</w:t>
            </w:r>
          </w:p>
        </w:tc>
      </w:tr>
      <w:tr w:rsidR="00F63ED9" w:rsidRPr="00947788" w14:paraId="765C937F" w14:textId="77777777">
        <w:trPr>
          <w:jc w:val="center"/>
        </w:trPr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B9C1D" w14:textId="77777777" w:rsidR="00F63ED9" w:rsidRPr="00947788" w:rsidRDefault="00F63ED9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947788">
              <w:rPr>
                <w:rFonts w:ascii="Arial CYR" w:hAnsi="Arial CYR" w:cs="Arial CYR"/>
              </w:rPr>
              <w:t> 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50DF47" w14:textId="77777777" w:rsidR="00F63ED9" w:rsidRPr="00947788" w:rsidRDefault="00F63ED9">
            <w:pPr>
              <w:keepNext/>
              <w:tabs>
                <w:tab w:val="left" w:pos="9720"/>
              </w:tabs>
              <w:ind w:right="-82"/>
              <w:jc w:val="center"/>
              <w:rPr>
                <w:rFonts w:ascii="Arial CYR" w:hAnsi="Arial CYR" w:cs="Arial CYR"/>
              </w:rPr>
            </w:pPr>
            <w:r w:rsidRPr="00947788">
              <w:rPr>
                <w:rFonts w:ascii="Arial CYR" w:hAnsi="Arial CYR" w:cs="Arial CYR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9258FF" w14:textId="77777777" w:rsidR="00F63ED9" w:rsidRPr="00947788" w:rsidRDefault="00F63ED9">
            <w:pPr>
              <w:keepNext/>
              <w:tabs>
                <w:tab w:val="left" w:pos="9720"/>
              </w:tabs>
              <w:ind w:right="-82"/>
              <w:jc w:val="center"/>
              <w:rPr>
                <w:rFonts w:ascii="Arial CYR" w:hAnsi="Arial CYR" w:cs="Arial CYR"/>
              </w:rPr>
            </w:pPr>
            <w:r w:rsidRPr="00947788">
              <w:rPr>
                <w:rFonts w:ascii="Arial CYR" w:hAnsi="Arial CYR" w:cs="Arial CYR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6CFCF1" w14:textId="77777777" w:rsidR="00F63ED9" w:rsidRPr="00947788" w:rsidRDefault="00F63ED9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947788">
              <w:rPr>
                <w:rFonts w:ascii="Arial CYR" w:hAnsi="Arial CYR" w:cs="Arial CYR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3055E9" w14:textId="77777777" w:rsidR="00F63ED9" w:rsidRPr="00947788" w:rsidRDefault="00F63ED9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947788">
              <w:rPr>
                <w:rFonts w:ascii="Arial CYR" w:hAnsi="Arial CYR" w:cs="Arial CYR"/>
              </w:rPr>
              <w:t> </w:t>
            </w:r>
          </w:p>
        </w:tc>
      </w:tr>
      <w:tr w:rsidR="00F63ED9" w:rsidRPr="00947788" w14:paraId="748D7B05" w14:textId="77777777">
        <w:trPr>
          <w:jc w:val="center"/>
        </w:trPr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376C1" w14:textId="77777777" w:rsidR="00F63ED9" w:rsidRPr="00947788" w:rsidRDefault="00F63ED9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947788">
              <w:rPr>
                <w:rFonts w:ascii="Arial CYR" w:hAnsi="Arial CYR" w:cs="Arial CYR"/>
              </w:rPr>
              <w:t> 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3FC1A0" w14:textId="77777777" w:rsidR="00F63ED9" w:rsidRPr="00947788" w:rsidRDefault="00F63ED9">
            <w:pPr>
              <w:keepNext/>
              <w:tabs>
                <w:tab w:val="left" w:pos="9720"/>
              </w:tabs>
              <w:ind w:right="-82"/>
              <w:jc w:val="center"/>
              <w:rPr>
                <w:rFonts w:ascii="Arial CYR" w:hAnsi="Arial CYR" w:cs="Arial CYR"/>
              </w:rPr>
            </w:pPr>
            <w:r w:rsidRPr="00947788">
              <w:rPr>
                <w:rFonts w:ascii="Arial CYR" w:hAnsi="Arial CYR" w:cs="Arial CYR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F3E61A" w14:textId="77777777" w:rsidR="00F63ED9" w:rsidRPr="00947788" w:rsidRDefault="00F63ED9">
            <w:pPr>
              <w:keepNext/>
              <w:tabs>
                <w:tab w:val="left" w:pos="9720"/>
              </w:tabs>
              <w:ind w:right="-82"/>
              <w:jc w:val="center"/>
              <w:rPr>
                <w:rFonts w:ascii="Arial CYR" w:hAnsi="Arial CYR" w:cs="Arial CYR"/>
              </w:rPr>
            </w:pPr>
            <w:r w:rsidRPr="00947788">
              <w:rPr>
                <w:rFonts w:ascii="Arial CYR" w:hAnsi="Arial CYR" w:cs="Arial CYR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CF3828" w14:textId="77777777" w:rsidR="00F63ED9" w:rsidRPr="00947788" w:rsidRDefault="00F63ED9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947788">
              <w:rPr>
                <w:rFonts w:ascii="Arial CYR" w:hAnsi="Arial CYR" w:cs="Arial CYR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AA1FAA" w14:textId="77777777" w:rsidR="00F63ED9" w:rsidRPr="00947788" w:rsidRDefault="00F63ED9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947788">
              <w:rPr>
                <w:rFonts w:ascii="Arial CYR" w:hAnsi="Arial CYR" w:cs="Arial CYR"/>
              </w:rPr>
              <w:t> </w:t>
            </w:r>
          </w:p>
        </w:tc>
      </w:tr>
      <w:tr w:rsidR="00F63ED9" w:rsidRPr="00947788" w14:paraId="6439D349" w14:textId="77777777">
        <w:trPr>
          <w:jc w:val="center"/>
        </w:trPr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56CD8" w14:textId="77777777" w:rsidR="00F63ED9" w:rsidRPr="00947788" w:rsidRDefault="00F63ED9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947788">
              <w:rPr>
                <w:rFonts w:ascii="Arial CYR" w:hAnsi="Arial CYR" w:cs="Arial CYR"/>
              </w:rPr>
              <w:t> 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1D8864" w14:textId="77777777" w:rsidR="00F63ED9" w:rsidRPr="00947788" w:rsidRDefault="00F63ED9">
            <w:pPr>
              <w:keepNext/>
              <w:tabs>
                <w:tab w:val="left" w:pos="9720"/>
              </w:tabs>
              <w:ind w:right="-82"/>
              <w:jc w:val="center"/>
              <w:rPr>
                <w:rFonts w:ascii="Arial CYR" w:hAnsi="Arial CYR" w:cs="Arial CYR"/>
              </w:rPr>
            </w:pPr>
            <w:r w:rsidRPr="00947788">
              <w:rPr>
                <w:rFonts w:ascii="Arial CYR" w:hAnsi="Arial CYR" w:cs="Arial CYR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0629C9" w14:textId="77777777" w:rsidR="00F63ED9" w:rsidRPr="00947788" w:rsidRDefault="00F63ED9">
            <w:pPr>
              <w:keepNext/>
              <w:tabs>
                <w:tab w:val="left" w:pos="9720"/>
              </w:tabs>
              <w:ind w:right="-82"/>
              <w:jc w:val="center"/>
              <w:rPr>
                <w:rFonts w:ascii="Arial CYR" w:hAnsi="Arial CYR" w:cs="Arial CYR"/>
              </w:rPr>
            </w:pPr>
            <w:r w:rsidRPr="00947788">
              <w:rPr>
                <w:rFonts w:ascii="Arial CYR" w:hAnsi="Arial CYR" w:cs="Arial CYR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7DEC79" w14:textId="77777777" w:rsidR="00F63ED9" w:rsidRPr="00947788" w:rsidRDefault="00F63ED9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947788">
              <w:rPr>
                <w:rFonts w:ascii="Arial CYR" w:hAnsi="Arial CYR" w:cs="Arial CYR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E59960" w14:textId="77777777" w:rsidR="00F63ED9" w:rsidRPr="00947788" w:rsidRDefault="00F63ED9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947788">
              <w:rPr>
                <w:rFonts w:ascii="Arial CYR" w:hAnsi="Arial CYR" w:cs="Arial CYR"/>
              </w:rPr>
              <w:t> </w:t>
            </w:r>
          </w:p>
        </w:tc>
      </w:tr>
      <w:tr w:rsidR="00F63ED9" w:rsidRPr="00947788" w14:paraId="50A3F66F" w14:textId="77777777">
        <w:trPr>
          <w:jc w:val="center"/>
        </w:trPr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B8870" w14:textId="77777777" w:rsidR="00F63ED9" w:rsidRPr="00947788" w:rsidRDefault="00F63ED9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947788">
              <w:rPr>
                <w:rFonts w:ascii="Arial CYR" w:hAnsi="Arial CYR" w:cs="Arial CYR"/>
              </w:rPr>
              <w:t> 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5E0043" w14:textId="77777777" w:rsidR="00F63ED9" w:rsidRPr="00947788" w:rsidRDefault="00F63ED9">
            <w:pPr>
              <w:keepNext/>
              <w:tabs>
                <w:tab w:val="left" w:pos="9720"/>
              </w:tabs>
              <w:ind w:right="-82"/>
              <w:jc w:val="center"/>
              <w:rPr>
                <w:rFonts w:ascii="Arial CYR" w:hAnsi="Arial CYR" w:cs="Arial CYR"/>
              </w:rPr>
            </w:pPr>
            <w:r w:rsidRPr="00947788">
              <w:rPr>
                <w:rFonts w:ascii="Arial CYR" w:hAnsi="Arial CYR" w:cs="Arial CYR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3CE06F" w14:textId="77777777" w:rsidR="00F63ED9" w:rsidRPr="00947788" w:rsidRDefault="00F63ED9">
            <w:pPr>
              <w:keepNext/>
              <w:tabs>
                <w:tab w:val="left" w:pos="9720"/>
              </w:tabs>
              <w:ind w:right="-82"/>
              <w:jc w:val="center"/>
              <w:rPr>
                <w:rFonts w:ascii="Arial CYR" w:hAnsi="Arial CYR" w:cs="Arial CYR"/>
              </w:rPr>
            </w:pPr>
            <w:r w:rsidRPr="00947788">
              <w:rPr>
                <w:rFonts w:ascii="Arial CYR" w:hAnsi="Arial CYR" w:cs="Arial CYR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7AD0D9" w14:textId="77777777" w:rsidR="00F63ED9" w:rsidRPr="00947788" w:rsidRDefault="00F63ED9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947788">
              <w:rPr>
                <w:rFonts w:ascii="Arial CYR" w:hAnsi="Arial CYR" w:cs="Arial CYR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AAFC76" w14:textId="77777777" w:rsidR="00F63ED9" w:rsidRPr="00947788" w:rsidRDefault="00F63ED9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947788">
              <w:rPr>
                <w:rFonts w:ascii="Arial CYR" w:hAnsi="Arial CYR" w:cs="Arial CYR"/>
              </w:rPr>
              <w:t> </w:t>
            </w:r>
          </w:p>
        </w:tc>
      </w:tr>
      <w:tr w:rsidR="00F63ED9" w:rsidRPr="00947788" w14:paraId="1DF8BF78" w14:textId="77777777">
        <w:trPr>
          <w:jc w:val="center"/>
        </w:trPr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1E9AD" w14:textId="77777777" w:rsidR="00F63ED9" w:rsidRPr="00947788" w:rsidRDefault="00F63ED9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947788">
              <w:rPr>
                <w:rFonts w:ascii="Arial CYR" w:hAnsi="Arial CYR" w:cs="Arial CYR"/>
              </w:rPr>
              <w:t> 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DE5429" w14:textId="77777777" w:rsidR="00F63ED9" w:rsidRPr="00947788" w:rsidRDefault="00F63ED9">
            <w:pPr>
              <w:keepNext/>
              <w:tabs>
                <w:tab w:val="left" w:pos="9720"/>
              </w:tabs>
              <w:ind w:right="-82"/>
              <w:jc w:val="center"/>
              <w:rPr>
                <w:rFonts w:ascii="Arial CYR" w:hAnsi="Arial CYR" w:cs="Arial CYR"/>
              </w:rPr>
            </w:pPr>
            <w:r w:rsidRPr="00947788">
              <w:rPr>
                <w:rFonts w:ascii="Arial CYR" w:hAnsi="Arial CYR" w:cs="Arial CYR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4F7937" w14:textId="77777777" w:rsidR="00F63ED9" w:rsidRPr="00947788" w:rsidRDefault="00F63ED9">
            <w:pPr>
              <w:keepNext/>
              <w:tabs>
                <w:tab w:val="left" w:pos="9720"/>
              </w:tabs>
              <w:ind w:right="-82"/>
              <w:jc w:val="center"/>
              <w:rPr>
                <w:rFonts w:ascii="Arial CYR" w:hAnsi="Arial CYR" w:cs="Arial CYR"/>
              </w:rPr>
            </w:pPr>
            <w:r w:rsidRPr="00947788">
              <w:rPr>
                <w:rFonts w:ascii="Arial CYR" w:hAnsi="Arial CYR" w:cs="Arial CYR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EA2864" w14:textId="77777777" w:rsidR="00F63ED9" w:rsidRPr="00947788" w:rsidRDefault="00F63ED9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947788">
              <w:rPr>
                <w:rFonts w:ascii="Arial CYR" w:hAnsi="Arial CYR" w:cs="Arial CYR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1C7672" w14:textId="77777777" w:rsidR="00F63ED9" w:rsidRPr="00947788" w:rsidRDefault="00F63ED9">
            <w:pPr>
              <w:keepNext/>
              <w:tabs>
                <w:tab w:val="left" w:pos="9720"/>
              </w:tabs>
              <w:ind w:right="-82"/>
              <w:rPr>
                <w:rFonts w:ascii="Arial CYR" w:hAnsi="Arial CYR" w:cs="Arial CYR"/>
              </w:rPr>
            </w:pPr>
            <w:r w:rsidRPr="00947788">
              <w:rPr>
                <w:rFonts w:ascii="Arial CYR" w:hAnsi="Arial CYR" w:cs="Arial CYR"/>
              </w:rPr>
              <w:t> </w:t>
            </w:r>
          </w:p>
        </w:tc>
      </w:tr>
    </w:tbl>
    <w:p w14:paraId="6AD62014" w14:textId="77777777" w:rsidR="00F63ED9" w:rsidRPr="00947788" w:rsidRDefault="00F63ED9" w:rsidP="00F63ED9">
      <w:pPr>
        <w:keepNext/>
        <w:tabs>
          <w:tab w:val="left" w:pos="9720"/>
        </w:tabs>
        <w:spacing w:after="120"/>
        <w:ind w:right="-82"/>
        <w:rPr>
          <w:sz w:val="26"/>
          <w:szCs w:val="26"/>
        </w:rPr>
      </w:pPr>
    </w:p>
    <w:p w14:paraId="33999607" w14:textId="77777777" w:rsidR="00F63ED9" w:rsidRPr="00947788" w:rsidRDefault="00F63ED9" w:rsidP="00F63ED9">
      <w:pPr>
        <w:keepNext/>
        <w:tabs>
          <w:tab w:val="left" w:pos="9720"/>
        </w:tabs>
        <w:spacing w:after="120"/>
        <w:jc w:val="center"/>
        <w:rPr>
          <w:b/>
          <w:bCs/>
          <w:lang w:val="en-US"/>
        </w:rPr>
      </w:pPr>
    </w:p>
    <w:p w14:paraId="261D60A3" w14:textId="77777777" w:rsidR="00F63ED9" w:rsidRPr="00947788" w:rsidRDefault="00F63ED9" w:rsidP="00F63ED9">
      <w:pPr>
        <w:keepNext/>
        <w:tabs>
          <w:tab w:val="left" w:pos="9720"/>
        </w:tabs>
        <w:spacing w:after="120"/>
        <w:jc w:val="center"/>
        <w:rPr>
          <w:b/>
          <w:bCs/>
          <w:lang w:val="en-US"/>
        </w:rPr>
      </w:pPr>
    </w:p>
    <w:tbl>
      <w:tblPr>
        <w:tblW w:w="10177" w:type="dxa"/>
        <w:jc w:val="center"/>
        <w:tblLook w:val="00A0" w:firstRow="1" w:lastRow="0" w:firstColumn="1" w:lastColumn="0" w:noHBand="0" w:noVBand="0"/>
      </w:tblPr>
      <w:tblGrid>
        <w:gridCol w:w="5018"/>
        <w:gridCol w:w="5159"/>
      </w:tblGrid>
      <w:tr w:rsidR="00F63ED9" w:rsidRPr="00947788" w14:paraId="3B0B1760" w14:textId="77777777" w:rsidTr="007267A2">
        <w:trPr>
          <w:trHeight w:val="299"/>
          <w:jc w:val="center"/>
        </w:trPr>
        <w:tc>
          <w:tcPr>
            <w:tcW w:w="5018" w:type="dxa"/>
          </w:tcPr>
          <w:p w14:paraId="50111BBD" w14:textId="77777777" w:rsidR="00F63ED9" w:rsidRPr="00947788" w:rsidRDefault="00F63ED9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</w:p>
        </w:tc>
        <w:tc>
          <w:tcPr>
            <w:tcW w:w="5159" w:type="dxa"/>
          </w:tcPr>
          <w:p w14:paraId="3B620949" w14:textId="77777777" w:rsidR="00F63ED9" w:rsidRPr="00947788" w:rsidRDefault="00F63ED9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</w:p>
        </w:tc>
      </w:tr>
      <w:tr w:rsidR="007267A2" w:rsidRPr="00947788" w14:paraId="7B1DEE17" w14:textId="77777777" w:rsidTr="007267A2">
        <w:trPr>
          <w:trHeight w:val="299"/>
          <w:jc w:val="center"/>
        </w:trPr>
        <w:tc>
          <w:tcPr>
            <w:tcW w:w="5018" w:type="dxa"/>
          </w:tcPr>
          <w:p w14:paraId="338CA042" w14:textId="77777777" w:rsidR="007267A2" w:rsidRPr="00947788" w:rsidRDefault="007267A2" w:rsidP="007267A2">
            <w:pPr>
              <w:keepNext/>
              <w:tabs>
                <w:tab w:val="left" w:pos="284"/>
                <w:tab w:val="left" w:pos="9720"/>
              </w:tabs>
              <w:spacing w:after="120"/>
              <w:ind w:right="-82"/>
              <w:rPr>
                <w:b/>
                <w:bCs/>
              </w:rPr>
            </w:pPr>
            <w:r>
              <w:rPr>
                <w:b/>
                <w:bCs/>
              </w:rPr>
              <w:t>З</w:t>
            </w:r>
            <w:r w:rsidRPr="00947788">
              <w:rPr>
                <w:b/>
                <w:bCs/>
              </w:rPr>
              <w:t>аказчик:</w:t>
            </w:r>
          </w:p>
        </w:tc>
        <w:tc>
          <w:tcPr>
            <w:tcW w:w="5159" w:type="dxa"/>
          </w:tcPr>
          <w:p w14:paraId="34ECCA69" w14:textId="77777777" w:rsidR="007267A2" w:rsidRPr="00947788" w:rsidRDefault="007267A2" w:rsidP="007267A2">
            <w:pPr>
              <w:keepNext/>
              <w:tabs>
                <w:tab w:val="left" w:pos="284"/>
                <w:tab w:val="left" w:pos="9720"/>
              </w:tabs>
              <w:spacing w:after="120"/>
              <w:ind w:right="-82"/>
              <w:rPr>
                <w:b/>
                <w:bCs/>
              </w:rPr>
            </w:pPr>
            <w:r w:rsidRPr="00947788">
              <w:rPr>
                <w:b/>
                <w:bCs/>
              </w:rPr>
              <w:t>Исполнитель:</w:t>
            </w:r>
          </w:p>
        </w:tc>
      </w:tr>
      <w:tr w:rsidR="007267A2" w:rsidRPr="00947788" w14:paraId="28E05880" w14:textId="77777777" w:rsidTr="007267A2">
        <w:trPr>
          <w:trHeight w:val="299"/>
          <w:jc w:val="center"/>
        </w:trPr>
        <w:tc>
          <w:tcPr>
            <w:tcW w:w="5018" w:type="dxa"/>
          </w:tcPr>
          <w:p w14:paraId="4643E14A" w14:textId="77777777" w:rsidR="007267A2" w:rsidRPr="00B0702F" w:rsidRDefault="007267A2" w:rsidP="007267A2">
            <w:pPr>
              <w:keepNext/>
              <w:tabs>
                <w:tab w:val="left" w:pos="284"/>
              </w:tabs>
              <w:spacing w:after="120"/>
              <w:ind w:right="-419"/>
              <w:rPr>
                <w:sz w:val="28"/>
              </w:rPr>
            </w:pPr>
          </w:p>
        </w:tc>
        <w:tc>
          <w:tcPr>
            <w:tcW w:w="5159" w:type="dxa"/>
          </w:tcPr>
          <w:p w14:paraId="3526B451" w14:textId="77777777" w:rsidR="007267A2" w:rsidRPr="00B0702F" w:rsidRDefault="007267A2" w:rsidP="007267A2">
            <w:pPr>
              <w:keepNext/>
              <w:tabs>
                <w:tab w:val="left" w:pos="284"/>
              </w:tabs>
              <w:spacing w:after="120"/>
              <w:ind w:right="-419"/>
              <w:rPr>
                <w:sz w:val="28"/>
              </w:rPr>
            </w:pPr>
          </w:p>
        </w:tc>
      </w:tr>
      <w:tr w:rsidR="007267A2" w:rsidRPr="00947788" w14:paraId="47B79A34" w14:textId="77777777" w:rsidTr="007267A2">
        <w:trPr>
          <w:trHeight w:val="284"/>
          <w:jc w:val="center"/>
        </w:trPr>
        <w:tc>
          <w:tcPr>
            <w:tcW w:w="5018" w:type="dxa"/>
          </w:tcPr>
          <w:p w14:paraId="41AFEE82" w14:textId="77777777" w:rsidR="007267A2" w:rsidRPr="00B0702F" w:rsidRDefault="007267A2" w:rsidP="007267A2">
            <w:pPr>
              <w:keepNext/>
              <w:tabs>
                <w:tab w:val="left" w:pos="284"/>
              </w:tabs>
              <w:spacing w:after="120"/>
              <w:ind w:right="-419"/>
              <w:jc w:val="both"/>
              <w:rPr>
                <w:sz w:val="28"/>
              </w:rPr>
            </w:pPr>
            <w:r w:rsidRPr="00B0702F">
              <w:rPr>
                <w:sz w:val="28"/>
              </w:rPr>
              <w:t>ПАО «Башинформсвязь»</w:t>
            </w:r>
          </w:p>
        </w:tc>
        <w:tc>
          <w:tcPr>
            <w:tcW w:w="5159" w:type="dxa"/>
          </w:tcPr>
          <w:p w14:paraId="155DBA0F" w14:textId="77777777" w:rsidR="007267A2" w:rsidRPr="00B0702F" w:rsidRDefault="007267A2" w:rsidP="007267A2">
            <w:pPr>
              <w:keepNext/>
              <w:tabs>
                <w:tab w:val="left" w:pos="284"/>
              </w:tabs>
              <w:spacing w:after="120"/>
              <w:ind w:right="-419"/>
              <w:jc w:val="both"/>
              <w:rPr>
                <w:sz w:val="28"/>
              </w:rPr>
            </w:pPr>
          </w:p>
        </w:tc>
      </w:tr>
      <w:tr w:rsidR="007267A2" w:rsidRPr="00947788" w14:paraId="709BF5D0" w14:textId="77777777" w:rsidTr="007267A2">
        <w:trPr>
          <w:trHeight w:val="299"/>
          <w:jc w:val="center"/>
        </w:trPr>
        <w:tc>
          <w:tcPr>
            <w:tcW w:w="5018" w:type="dxa"/>
          </w:tcPr>
          <w:p w14:paraId="69A3A50A" w14:textId="77777777" w:rsidR="007267A2" w:rsidRPr="00B0702F" w:rsidRDefault="007267A2" w:rsidP="007267A2">
            <w:pPr>
              <w:keepNext/>
              <w:tabs>
                <w:tab w:val="left" w:pos="284"/>
              </w:tabs>
              <w:spacing w:after="120"/>
              <w:ind w:right="-419"/>
              <w:jc w:val="both"/>
              <w:rPr>
                <w:sz w:val="28"/>
              </w:rPr>
            </w:pPr>
          </w:p>
        </w:tc>
        <w:tc>
          <w:tcPr>
            <w:tcW w:w="5159" w:type="dxa"/>
          </w:tcPr>
          <w:p w14:paraId="45FF5CE7" w14:textId="77777777" w:rsidR="007267A2" w:rsidRPr="00B0702F" w:rsidRDefault="007267A2" w:rsidP="007267A2">
            <w:pPr>
              <w:keepNext/>
              <w:tabs>
                <w:tab w:val="left" w:pos="284"/>
              </w:tabs>
              <w:spacing w:after="120"/>
              <w:ind w:right="-419"/>
              <w:jc w:val="both"/>
              <w:rPr>
                <w:sz w:val="28"/>
              </w:rPr>
            </w:pPr>
          </w:p>
        </w:tc>
      </w:tr>
      <w:tr w:rsidR="007267A2" w:rsidRPr="00947788" w14:paraId="3EE89F21" w14:textId="77777777" w:rsidTr="007267A2">
        <w:trPr>
          <w:trHeight w:val="284"/>
          <w:jc w:val="center"/>
        </w:trPr>
        <w:tc>
          <w:tcPr>
            <w:tcW w:w="5018" w:type="dxa"/>
          </w:tcPr>
          <w:p w14:paraId="2A321BFC" w14:textId="77777777" w:rsidR="007267A2" w:rsidRPr="00B0702F" w:rsidRDefault="007267A2" w:rsidP="007B1232">
            <w:pPr>
              <w:keepNext/>
              <w:tabs>
                <w:tab w:val="left" w:pos="284"/>
              </w:tabs>
              <w:spacing w:after="120"/>
              <w:ind w:right="-419"/>
              <w:jc w:val="both"/>
              <w:rPr>
                <w:sz w:val="28"/>
              </w:rPr>
            </w:pPr>
            <w:r w:rsidRPr="00B0702F">
              <w:rPr>
                <w:noProof/>
                <w:sz w:val="28"/>
              </w:rPr>
              <w:t xml:space="preserve">_________________ </w:t>
            </w:r>
            <w:r w:rsidRPr="00B0702F">
              <w:rPr>
                <w:b/>
                <w:bCs/>
                <w:sz w:val="28"/>
              </w:rPr>
              <w:t>/</w:t>
            </w:r>
            <w:r w:rsidRPr="00B0702F">
              <w:rPr>
                <w:bCs/>
                <w:sz w:val="28"/>
              </w:rPr>
              <w:t xml:space="preserve"> </w:t>
            </w:r>
            <w:r w:rsidRPr="00B0702F">
              <w:rPr>
                <w:b/>
                <w:bCs/>
                <w:sz w:val="28"/>
              </w:rPr>
              <w:t>/</w:t>
            </w:r>
          </w:p>
        </w:tc>
        <w:tc>
          <w:tcPr>
            <w:tcW w:w="5159" w:type="dxa"/>
          </w:tcPr>
          <w:p w14:paraId="5F6849EB" w14:textId="77777777" w:rsidR="007267A2" w:rsidRPr="00B0702F" w:rsidRDefault="007267A2" w:rsidP="007B1232">
            <w:pPr>
              <w:keepNext/>
              <w:tabs>
                <w:tab w:val="left" w:pos="284"/>
              </w:tabs>
              <w:spacing w:after="120"/>
              <w:ind w:right="-419"/>
              <w:jc w:val="both"/>
              <w:rPr>
                <w:sz w:val="28"/>
              </w:rPr>
            </w:pPr>
            <w:r w:rsidRPr="00B0702F">
              <w:rPr>
                <w:noProof/>
                <w:sz w:val="28"/>
              </w:rPr>
              <w:t>_________________</w:t>
            </w:r>
            <w:r w:rsidRPr="00B0702F">
              <w:rPr>
                <w:sz w:val="28"/>
              </w:rPr>
              <w:t xml:space="preserve"> / /</w:t>
            </w:r>
          </w:p>
        </w:tc>
      </w:tr>
    </w:tbl>
    <w:p w14:paraId="7D2D77E5" w14:textId="77777777" w:rsidR="009A2321" w:rsidRDefault="009A2321" w:rsidP="009A2321">
      <w:pPr>
        <w:keepNext/>
        <w:tabs>
          <w:tab w:val="left" w:pos="9540"/>
        </w:tabs>
        <w:spacing w:after="120"/>
        <w:ind w:right="-82"/>
        <w:jc w:val="right"/>
        <w:rPr>
          <w:b/>
          <w:bCs/>
        </w:rPr>
      </w:pPr>
      <w:r>
        <w:rPr>
          <w:b/>
          <w:bCs/>
        </w:rPr>
        <w:br w:type="page"/>
      </w:r>
      <w:r w:rsidRPr="00947788">
        <w:rPr>
          <w:b/>
          <w:bCs/>
        </w:rPr>
        <w:lastRenderedPageBreak/>
        <w:t>Приложение №</w:t>
      </w:r>
      <w:r>
        <w:rPr>
          <w:b/>
          <w:bCs/>
        </w:rPr>
        <w:t xml:space="preserve"> 7</w:t>
      </w:r>
      <w:r w:rsidRPr="00947788">
        <w:rPr>
          <w:b/>
          <w:bCs/>
        </w:rPr>
        <w:t xml:space="preserve"> </w:t>
      </w:r>
    </w:p>
    <w:p w14:paraId="545D9443" w14:textId="77777777" w:rsidR="009A2321" w:rsidRPr="00947788" w:rsidRDefault="009A2321" w:rsidP="009A2321">
      <w:pPr>
        <w:keepNext/>
        <w:tabs>
          <w:tab w:val="left" w:pos="9540"/>
        </w:tabs>
        <w:spacing w:after="120"/>
        <w:ind w:right="-82"/>
        <w:jc w:val="right"/>
        <w:rPr>
          <w:b/>
          <w:bCs/>
        </w:rPr>
      </w:pPr>
      <w:r w:rsidRPr="00947788">
        <w:rPr>
          <w:b/>
          <w:bCs/>
        </w:rPr>
        <w:t>Договору № ______</w:t>
      </w:r>
      <w:r w:rsidR="004B4003">
        <w:rPr>
          <w:b/>
          <w:bCs/>
        </w:rPr>
        <w:t>___ от «___» ______________ 201</w:t>
      </w:r>
      <w:r w:rsidR="007267A2">
        <w:rPr>
          <w:b/>
          <w:bCs/>
        </w:rPr>
        <w:t>__</w:t>
      </w:r>
      <w:r w:rsidRPr="00947788">
        <w:rPr>
          <w:b/>
          <w:bCs/>
        </w:rPr>
        <w:t xml:space="preserve"> г.</w:t>
      </w:r>
    </w:p>
    <w:p w14:paraId="250DA2C9" w14:textId="77777777" w:rsidR="001209D6" w:rsidRDefault="001209D6" w:rsidP="001209D6">
      <w:pPr>
        <w:keepNext/>
        <w:tabs>
          <w:tab w:val="left" w:pos="9720"/>
        </w:tabs>
        <w:spacing w:after="120"/>
        <w:jc w:val="right"/>
        <w:rPr>
          <w:b/>
          <w:bCs/>
        </w:rPr>
      </w:pPr>
    </w:p>
    <w:p w14:paraId="172AC7B2" w14:textId="77777777" w:rsidR="009A2321" w:rsidRPr="00947788" w:rsidRDefault="001209D6" w:rsidP="001209D6">
      <w:pPr>
        <w:keepNext/>
        <w:tabs>
          <w:tab w:val="left" w:pos="9720"/>
        </w:tabs>
        <w:spacing w:after="120"/>
        <w:jc w:val="right"/>
        <w:rPr>
          <w:b/>
          <w:bCs/>
        </w:rPr>
      </w:pPr>
      <w:r>
        <w:rPr>
          <w:b/>
          <w:bCs/>
        </w:rPr>
        <w:t>ФОРМА ДОКУМЕНТА</w:t>
      </w:r>
    </w:p>
    <w:p w14:paraId="5F3BC6DD" w14:textId="77777777" w:rsidR="009A2321" w:rsidRPr="00947788" w:rsidRDefault="009A2321" w:rsidP="009A2321">
      <w:pPr>
        <w:keepNext/>
        <w:tabs>
          <w:tab w:val="left" w:pos="9720"/>
        </w:tabs>
        <w:spacing w:after="120"/>
        <w:ind w:right="-82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Акт корректировки объемов </w:t>
      </w:r>
      <w:r w:rsidRPr="00947788">
        <w:rPr>
          <w:b/>
          <w:bCs/>
          <w:caps/>
          <w:sz w:val="28"/>
          <w:szCs w:val="28"/>
        </w:rPr>
        <w:t>Услуг</w:t>
      </w:r>
    </w:p>
    <w:p w14:paraId="1348E5E7" w14:textId="77777777" w:rsidR="009B7652" w:rsidRDefault="009B7652" w:rsidP="009B7652">
      <w:pPr>
        <w:rPr>
          <w:sz w:val="26"/>
          <w:szCs w:val="26"/>
        </w:rPr>
      </w:pPr>
    </w:p>
    <w:p w14:paraId="6EA88BAF" w14:textId="77777777" w:rsidR="009A2321" w:rsidRPr="009B7652" w:rsidRDefault="009B7652" w:rsidP="009B7652">
      <w:pPr>
        <w:rPr>
          <w:b/>
          <w:sz w:val="26"/>
          <w:szCs w:val="26"/>
        </w:rPr>
      </w:pPr>
      <w:r w:rsidRPr="009B7652">
        <w:rPr>
          <w:b/>
          <w:sz w:val="26"/>
          <w:szCs w:val="26"/>
        </w:rPr>
        <w:t>на период с «__</w:t>
      </w:r>
      <w:r w:rsidR="00E17C7F">
        <w:rPr>
          <w:b/>
          <w:sz w:val="26"/>
          <w:szCs w:val="26"/>
        </w:rPr>
        <w:t>_</w:t>
      </w:r>
      <w:r w:rsidR="00374339" w:rsidRPr="009B7652">
        <w:rPr>
          <w:b/>
          <w:sz w:val="26"/>
          <w:szCs w:val="26"/>
        </w:rPr>
        <w:t>_» _</w:t>
      </w:r>
      <w:r w:rsidRPr="009B7652">
        <w:rPr>
          <w:b/>
          <w:sz w:val="26"/>
          <w:szCs w:val="26"/>
        </w:rPr>
        <w:t>_____</w:t>
      </w:r>
      <w:r w:rsidR="00E17C7F">
        <w:rPr>
          <w:b/>
          <w:sz w:val="26"/>
          <w:szCs w:val="26"/>
        </w:rPr>
        <w:t>_</w:t>
      </w:r>
      <w:r w:rsidRPr="009B7652">
        <w:rPr>
          <w:b/>
          <w:sz w:val="26"/>
          <w:szCs w:val="26"/>
        </w:rPr>
        <w:t>_____201__ года по «_</w:t>
      </w:r>
      <w:r w:rsidR="00E17C7F">
        <w:rPr>
          <w:b/>
          <w:sz w:val="26"/>
          <w:szCs w:val="26"/>
        </w:rPr>
        <w:t>_</w:t>
      </w:r>
      <w:r w:rsidRPr="009B7652">
        <w:rPr>
          <w:b/>
          <w:sz w:val="26"/>
          <w:szCs w:val="26"/>
        </w:rPr>
        <w:t>_</w:t>
      </w:r>
      <w:r w:rsidR="00374339" w:rsidRPr="009B7652">
        <w:rPr>
          <w:b/>
          <w:sz w:val="26"/>
          <w:szCs w:val="26"/>
        </w:rPr>
        <w:t>_» _</w:t>
      </w:r>
      <w:r w:rsidRPr="009B7652">
        <w:rPr>
          <w:b/>
          <w:sz w:val="26"/>
          <w:szCs w:val="26"/>
        </w:rPr>
        <w:t>__________201__ года</w:t>
      </w:r>
    </w:p>
    <w:p w14:paraId="53039E53" w14:textId="77777777" w:rsidR="009B7652" w:rsidRPr="009B7652" w:rsidRDefault="009B7652" w:rsidP="009B7652">
      <w:pPr>
        <w:rPr>
          <w:sz w:val="26"/>
          <w:szCs w:val="26"/>
        </w:rPr>
      </w:pPr>
    </w:p>
    <w:p w14:paraId="4CDDC9C4" w14:textId="77777777" w:rsidR="009A2321" w:rsidRPr="00A04D31" w:rsidRDefault="009A2321" w:rsidP="009A2321">
      <w:pPr>
        <w:rPr>
          <w:sz w:val="26"/>
          <w:szCs w:val="26"/>
        </w:rPr>
      </w:pPr>
      <w:r w:rsidRPr="00A04D31">
        <w:rPr>
          <w:sz w:val="26"/>
          <w:szCs w:val="26"/>
        </w:rPr>
        <w:t>_______________________________________________________</w:t>
      </w:r>
      <w:r>
        <w:rPr>
          <w:sz w:val="26"/>
          <w:szCs w:val="26"/>
        </w:rPr>
        <w:t>___________________</w:t>
      </w:r>
    </w:p>
    <w:p w14:paraId="73924874" w14:textId="77777777" w:rsidR="009A2321" w:rsidRPr="00A04D31" w:rsidRDefault="009A2321" w:rsidP="009A2321">
      <w:pPr>
        <w:jc w:val="center"/>
        <w:rPr>
          <w:i/>
          <w:sz w:val="22"/>
          <w:szCs w:val="22"/>
        </w:rPr>
      </w:pPr>
      <w:r w:rsidRPr="00A04D31">
        <w:rPr>
          <w:i/>
          <w:sz w:val="22"/>
          <w:szCs w:val="22"/>
        </w:rPr>
        <w:t>(наименование</w:t>
      </w:r>
      <w:r>
        <w:rPr>
          <w:i/>
          <w:sz w:val="22"/>
          <w:szCs w:val="22"/>
        </w:rPr>
        <w:t xml:space="preserve"> структурного подразделения</w:t>
      </w:r>
      <w:r w:rsidRPr="00A04D31">
        <w:rPr>
          <w:i/>
          <w:sz w:val="22"/>
          <w:szCs w:val="22"/>
        </w:rPr>
        <w:t>)</w:t>
      </w:r>
    </w:p>
    <w:p w14:paraId="4DF28BB1" w14:textId="77777777" w:rsidR="009A2321" w:rsidRPr="00A04D31" w:rsidRDefault="009A2321" w:rsidP="009A2321">
      <w:pPr>
        <w:rPr>
          <w:sz w:val="26"/>
          <w:szCs w:val="26"/>
        </w:rPr>
      </w:pPr>
    </w:p>
    <w:p w14:paraId="6CE5E163" w14:textId="77777777" w:rsidR="009A2321" w:rsidRPr="009B7652" w:rsidRDefault="009A2321" w:rsidP="009A2321">
      <w:pPr>
        <w:rPr>
          <w:b/>
          <w:sz w:val="26"/>
          <w:szCs w:val="26"/>
        </w:rPr>
      </w:pPr>
      <w:r w:rsidRPr="009B7652">
        <w:rPr>
          <w:b/>
          <w:sz w:val="26"/>
          <w:szCs w:val="26"/>
        </w:rPr>
        <w:t>Объект____________________________________________________</w:t>
      </w:r>
      <w:r w:rsidR="009B7652" w:rsidRPr="009B7652">
        <w:rPr>
          <w:b/>
          <w:sz w:val="26"/>
          <w:szCs w:val="26"/>
        </w:rPr>
        <w:t>______</w:t>
      </w:r>
      <w:r w:rsidRPr="009B7652">
        <w:rPr>
          <w:b/>
          <w:sz w:val="26"/>
          <w:szCs w:val="26"/>
        </w:rPr>
        <w:t>__________</w:t>
      </w:r>
    </w:p>
    <w:p w14:paraId="4A0475DF" w14:textId="77777777" w:rsidR="009A2321" w:rsidRDefault="009A2321" w:rsidP="009A2321">
      <w:pPr>
        <w:rPr>
          <w:i/>
          <w:sz w:val="22"/>
          <w:szCs w:val="22"/>
        </w:rPr>
      </w:pPr>
      <w:r w:rsidRPr="00A04D31">
        <w:rPr>
          <w:sz w:val="26"/>
          <w:szCs w:val="26"/>
        </w:rPr>
        <w:t xml:space="preserve">      </w:t>
      </w:r>
      <w:r w:rsidR="00E17C7F">
        <w:rPr>
          <w:sz w:val="26"/>
          <w:szCs w:val="26"/>
        </w:rPr>
        <w:t xml:space="preserve">            </w:t>
      </w:r>
      <w:r w:rsidRPr="00A04D31">
        <w:rPr>
          <w:sz w:val="26"/>
          <w:szCs w:val="26"/>
        </w:rPr>
        <w:t xml:space="preserve">                                </w:t>
      </w:r>
      <w:r w:rsidRPr="00A04D31">
        <w:rPr>
          <w:i/>
          <w:sz w:val="22"/>
          <w:szCs w:val="22"/>
        </w:rPr>
        <w:t>(наименование, адрес объекта)</w:t>
      </w:r>
    </w:p>
    <w:p w14:paraId="282ABCDC" w14:textId="77777777" w:rsidR="009A2321" w:rsidRDefault="009A2321" w:rsidP="009A2321">
      <w:pPr>
        <w:rPr>
          <w:i/>
          <w:sz w:val="22"/>
          <w:szCs w:val="22"/>
        </w:rPr>
      </w:pPr>
    </w:p>
    <w:tbl>
      <w:tblPr>
        <w:tblW w:w="10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8"/>
        <w:gridCol w:w="1166"/>
        <w:gridCol w:w="1594"/>
        <w:gridCol w:w="2160"/>
        <w:gridCol w:w="1058"/>
        <w:gridCol w:w="1668"/>
      </w:tblGrid>
      <w:tr w:rsidR="009A2321" w:rsidRPr="006111EC" w14:paraId="487DD087" w14:textId="77777777">
        <w:tc>
          <w:tcPr>
            <w:tcW w:w="5148" w:type="dxa"/>
            <w:gridSpan w:val="3"/>
            <w:shd w:val="clear" w:color="auto" w:fill="E6E6E6"/>
            <w:vAlign w:val="center"/>
          </w:tcPr>
          <w:p w14:paraId="0A9C1D64" w14:textId="77777777" w:rsidR="009A2321" w:rsidRPr="006111EC" w:rsidRDefault="009B7652" w:rsidP="006111EC">
            <w:pPr>
              <w:jc w:val="center"/>
              <w:rPr>
                <w:i/>
              </w:rPr>
            </w:pPr>
            <w:r w:rsidRPr="006111EC">
              <w:rPr>
                <w:b/>
                <w:bCs/>
              </w:rPr>
              <w:t>Существующие убираемые площади и             стоимость услуг</w:t>
            </w:r>
          </w:p>
        </w:tc>
        <w:tc>
          <w:tcPr>
            <w:tcW w:w="4886" w:type="dxa"/>
            <w:gridSpan w:val="3"/>
            <w:shd w:val="clear" w:color="auto" w:fill="E6E6E6"/>
            <w:vAlign w:val="center"/>
          </w:tcPr>
          <w:p w14:paraId="22203429" w14:textId="77777777" w:rsidR="009A2321" w:rsidRPr="006111EC" w:rsidRDefault="009B7652" w:rsidP="006111EC">
            <w:pPr>
              <w:jc w:val="center"/>
              <w:rPr>
                <w:i/>
              </w:rPr>
            </w:pPr>
            <w:r w:rsidRPr="006111EC">
              <w:rPr>
                <w:b/>
                <w:bCs/>
              </w:rPr>
              <w:t>Корректируемые убираемые площади</w:t>
            </w:r>
          </w:p>
        </w:tc>
      </w:tr>
      <w:tr w:rsidR="00E17C7F" w:rsidRPr="006111EC" w14:paraId="16AC1CC5" w14:textId="77777777">
        <w:tc>
          <w:tcPr>
            <w:tcW w:w="2388" w:type="dxa"/>
            <w:shd w:val="clear" w:color="auto" w:fill="auto"/>
            <w:vAlign w:val="center"/>
          </w:tcPr>
          <w:p w14:paraId="1DB59766" w14:textId="77777777" w:rsidR="009B7652" w:rsidRPr="006111EC" w:rsidRDefault="009B7652" w:rsidP="006111EC">
            <w:pPr>
              <w:jc w:val="center"/>
              <w:rPr>
                <w:b/>
              </w:rPr>
            </w:pPr>
            <w:r w:rsidRPr="006111EC">
              <w:rPr>
                <w:b/>
              </w:rPr>
              <w:t>Наименование</w:t>
            </w:r>
            <w:r w:rsidR="00E17C7F" w:rsidRPr="006111EC">
              <w:rPr>
                <w:b/>
              </w:rPr>
              <w:t xml:space="preserve"> помещений</w:t>
            </w:r>
          </w:p>
        </w:tc>
        <w:tc>
          <w:tcPr>
            <w:tcW w:w="1166" w:type="dxa"/>
            <w:shd w:val="clear" w:color="auto" w:fill="auto"/>
            <w:vAlign w:val="center"/>
          </w:tcPr>
          <w:p w14:paraId="5A7DDB0D" w14:textId="77777777" w:rsidR="009B7652" w:rsidRPr="006111EC" w:rsidRDefault="009B7652" w:rsidP="006111EC">
            <w:pPr>
              <w:jc w:val="center"/>
              <w:rPr>
                <w:b/>
              </w:rPr>
            </w:pPr>
            <w:r w:rsidRPr="006111EC">
              <w:rPr>
                <w:b/>
              </w:rPr>
              <w:t>Объем (кв.м.)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29496800" w14:textId="77777777" w:rsidR="009B7652" w:rsidRPr="006111EC" w:rsidRDefault="009B7652" w:rsidP="006111EC">
            <w:pPr>
              <w:jc w:val="center"/>
              <w:rPr>
                <w:b/>
              </w:rPr>
            </w:pPr>
            <w:r w:rsidRPr="006111EC">
              <w:rPr>
                <w:b/>
              </w:rPr>
              <w:t>Стоимость</w:t>
            </w:r>
          </w:p>
          <w:p w14:paraId="00279F85" w14:textId="77777777" w:rsidR="009B7652" w:rsidRPr="006111EC" w:rsidRDefault="009B7652" w:rsidP="006111EC">
            <w:pPr>
              <w:jc w:val="center"/>
              <w:rPr>
                <w:b/>
              </w:rPr>
            </w:pPr>
            <w:r w:rsidRPr="006111EC">
              <w:rPr>
                <w:b/>
              </w:rPr>
              <w:t>(руб, в месяц, с НДС)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B1F6ACA" w14:textId="77777777" w:rsidR="009B7652" w:rsidRPr="006111EC" w:rsidRDefault="009B7652" w:rsidP="006111EC">
            <w:pPr>
              <w:jc w:val="center"/>
              <w:rPr>
                <w:b/>
              </w:rPr>
            </w:pPr>
            <w:r w:rsidRPr="006111EC">
              <w:rPr>
                <w:b/>
              </w:rPr>
              <w:t>Наименование</w:t>
            </w:r>
            <w:r w:rsidR="00E17C7F" w:rsidRPr="006111EC">
              <w:rPr>
                <w:b/>
              </w:rPr>
              <w:t xml:space="preserve"> помещений</w:t>
            </w:r>
          </w:p>
        </w:tc>
        <w:tc>
          <w:tcPr>
            <w:tcW w:w="1058" w:type="dxa"/>
            <w:shd w:val="clear" w:color="auto" w:fill="auto"/>
            <w:vAlign w:val="center"/>
          </w:tcPr>
          <w:p w14:paraId="4F508713" w14:textId="77777777" w:rsidR="009B7652" w:rsidRPr="006111EC" w:rsidRDefault="009B7652" w:rsidP="006111EC">
            <w:pPr>
              <w:jc w:val="center"/>
              <w:rPr>
                <w:b/>
              </w:rPr>
            </w:pPr>
            <w:r w:rsidRPr="006111EC">
              <w:rPr>
                <w:b/>
              </w:rPr>
              <w:t>Объем (кв.м.)</w:t>
            </w:r>
          </w:p>
        </w:tc>
        <w:tc>
          <w:tcPr>
            <w:tcW w:w="1668" w:type="dxa"/>
            <w:shd w:val="clear" w:color="auto" w:fill="auto"/>
            <w:vAlign w:val="center"/>
          </w:tcPr>
          <w:p w14:paraId="5F5AB4E4" w14:textId="77777777" w:rsidR="009B7652" w:rsidRPr="006111EC" w:rsidRDefault="009B7652" w:rsidP="006111EC">
            <w:pPr>
              <w:jc w:val="center"/>
              <w:rPr>
                <w:b/>
              </w:rPr>
            </w:pPr>
            <w:r w:rsidRPr="006111EC">
              <w:rPr>
                <w:b/>
              </w:rPr>
              <w:t>Стоимость</w:t>
            </w:r>
          </w:p>
          <w:p w14:paraId="35DA66F2" w14:textId="77777777" w:rsidR="009B7652" w:rsidRPr="006111EC" w:rsidRDefault="009B7652" w:rsidP="006111EC">
            <w:pPr>
              <w:jc w:val="center"/>
              <w:rPr>
                <w:b/>
              </w:rPr>
            </w:pPr>
            <w:r w:rsidRPr="006111EC">
              <w:rPr>
                <w:b/>
              </w:rPr>
              <w:t>(руб, в месяц, с НДС)</w:t>
            </w:r>
          </w:p>
        </w:tc>
      </w:tr>
      <w:tr w:rsidR="009B7652" w:rsidRPr="006111EC" w14:paraId="3B42370D" w14:textId="77777777">
        <w:tc>
          <w:tcPr>
            <w:tcW w:w="2388" w:type="dxa"/>
            <w:shd w:val="clear" w:color="auto" w:fill="auto"/>
          </w:tcPr>
          <w:p w14:paraId="63D876A6" w14:textId="77777777" w:rsidR="009B7652" w:rsidRPr="006111EC" w:rsidRDefault="009B7652" w:rsidP="009A2321">
            <w:pPr>
              <w:rPr>
                <w:i/>
              </w:rPr>
            </w:pPr>
            <w:r w:rsidRPr="006111EC">
              <w:rPr>
                <w:i/>
              </w:rPr>
              <w:t>*Офисные</w:t>
            </w:r>
          </w:p>
        </w:tc>
        <w:tc>
          <w:tcPr>
            <w:tcW w:w="1166" w:type="dxa"/>
            <w:shd w:val="clear" w:color="auto" w:fill="auto"/>
          </w:tcPr>
          <w:p w14:paraId="024CAA48" w14:textId="77777777" w:rsidR="009B7652" w:rsidRPr="006111EC" w:rsidRDefault="009B7652" w:rsidP="009A2321">
            <w:pPr>
              <w:rPr>
                <w:i/>
              </w:rPr>
            </w:pPr>
          </w:p>
        </w:tc>
        <w:tc>
          <w:tcPr>
            <w:tcW w:w="1594" w:type="dxa"/>
            <w:shd w:val="clear" w:color="auto" w:fill="auto"/>
          </w:tcPr>
          <w:p w14:paraId="522D35D1" w14:textId="77777777" w:rsidR="009B7652" w:rsidRPr="006111EC" w:rsidRDefault="009B7652" w:rsidP="009A2321">
            <w:pPr>
              <w:rPr>
                <w:i/>
              </w:rPr>
            </w:pPr>
          </w:p>
        </w:tc>
        <w:tc>
          <w:tcPr>
            <w:tcW w:w="2160" w:type="dxa"/>
            <w:shd w:val="clear" w:color="auto" w:fill="auto"/>
          </w:tcPr>
          <w:p w14:paraId="2B766C78" w14:textId="77777777" w:rsidR="009B7652" w:rsidRPr="006111EC" w:rsidRDefault="009B7652" w:rsidP="0049739E">
            <w:pPr>
              <w:rPr>
                <w:i/>
              </w:rPr>
            </w:pPr>
            <w:r w:rsidRPr="006111EC">
              <w:rPr>
                <w:i/>
              </w:rPr>
              <w:t>*Офисные</w:t>
            </w:r>
          </w:p>
        </w:tc>
        <w:tc>
          <w:tcPr>
            <w:tcW w:w="1058" w:type="dxa"/>
            <w:shd w:val="clear" w:color="auto" w:fill="auto"/>
          </w:tcPr>
          <w:p w14:paraId="792C0464" w14:textId="77777777" w:rsidR="009B7652" w:rsidRPr="006111EC" w:rsidRDefault="009B7652" w:rsidP="009A2321">
            <w:pPr>
              <w:rPr>
                <w:i/>
              </w:rPr>
            </w:pPr>
          </w:p>
        </w:tc>
        <w:tc>
          <w:tcPr>
            <w:tcW w:w="1668" w:type="dxa"/>
            <w:shd w:val="clear" w:color="auto" w:fill="auto"/>
          </w:tcPr>
          <w:p w14:paraId="28B17780" w14:textId="77777777" w:rsidR="009B7652" w:rsidRPr="006111EC" w:rsidRDefault="009B7652" w:rsidP="009A2321">
            <w:pPr>
              <w:rPr>
                <w:i/>
              </w:rPr>
            </w:pPr>
          </w:p>
        </w:tc>
      </w:tr>
      <w:tr w:rsidR="009B7652" w:rsidRPr="006111EC" w14:paraId="343D9C86" w14:textId="77777777">
        <w:tc>
          <w:tcPr>
            <w:tcW w:w="2388" w:type="dxa"/>
            <w:shd w:val="clear" w:color="auto" w:fill="auto"/>
          </w:tcPr>
          <w:p w14:paraId="7646C77C" w14:textId="77777777" w:rsidR="009B7652" w:rsidRPr="006111EC" w:rsidRDefault="009B7652" w:rsidP="009A2321">
            <w:pPr>
              <w:rPr>
                <w:i/>
              </w:rPr>
            </w:pPr>
            <w:r w:rsidRPr="006111EC">
              <w:rPr>
                <w:i/>
              </w:rPr>
              <w:t>*Места общего пользования</w:t>
            </w:r>
          </w:p>
        </w:tc>
        <w:tc>
          <w:tcPr>
            <w:tcW w:w="1166" w:type="dxa"/>
            <w:shd w:val="clear" w:color="auto" w:fill="auto"/>
          </w:tcPr>
          <w:p w14:paraId="145FD11E" w14:textId="77777777" w:rsidR="009B7652" w:rsidRPr="006111EC" w:rsidRDefault="009B7652" w:rsidP="009A2321">
            <w:pPr>
              <w:rPr>
                <w:i/>
              </w:rPr>
            </w:pPr>
          </w:p>
        </w:tc>
        <w:tc>
          <w:tcPr>
            <w:tcW w:w="1594" w:type="dxa"/>
            <w:shd w:val="clear" w:color="auto" w:fill="auto"/>
          </w:tcPr>
          <w:p w14:paraId="3AE6231F" w14:textId="77777777" w:rsidR="009B7652" w:rsidRPr="006111EC" w:rsidRDefault="009B7652" w:rsidP="009A2321">
            <w:pPr>
              <w:rPr>
                <w:i/>
              </w:rPr>
            </w:pPr>
          </w:p>
        </w:tc>
        <w:tc>
          <w:tcPr>
            <w:tcW w:w="2160" w:type="dxa"/>
            <w:shd w:val="clear" w:color="auto" w:fill="auto"/>
          </w:tcPr>
          <w:p w14:paraId="29DE3115" w14:textId="77777777" w:rsidR="009B7652" w:rsidRPr="006111EC" w:rsidRDefault="009B7652" w:rsidP="0049739E">
            <w:pPr>
              <w:rPr>
                <w:i/>
              </w:rPr>
            </w:pPr>
            <w:r w:rsidRPr="006111EC">
              <w:rPr>
                <w:i/>
              </w:rPr>
              <w:t>*Места общего пользования</w:t>
            </w:r>
          </w:p>
        </w:tc>
        <w:tc>
          <w:tcPr>
            <w:tcW w:w="1058" w:type="dxa"/>
            <w:shd w:val="clear" w:color="auto" w:fill="auto"/>
          </w:tcPr>
          <w:p w14:paraId="4C0DBDC8" w14:textId="77777777" w:rsidR="009B7652" w:rsidRPr="006111EC" w:rsidRDefault="009B7652" w:rsidP="009A2321">
            <w:pPr>
              <w:rPr>
                <w:i/>
              </w:rPr>
            </w:pPr>
          </w:p>
        </w:tc>
        <w:tc>
          <w:tcPr>
            <w:tcW w:w="1668" w:type="dxa"/>
            <w:shd w:val="clear" w:color="auto" w:fill="auto"/>
          </w:tcPr>
          <w:p w14:paraId="4636829D" w14:textId="77777777" w:rsidR="009B7652" w:rsidRPr="006111EC" w:rsidRDefault="009B7652" w:rsidP="009A2321">
            <w:pPr>
              <w:rPr>
                <w:i/>
              </w:rPr>
            </w:pPr>
          </w:p>
        </w:tc>
      </w:tr>
      <w:tr w:rsidR="009B7652" w:rsidRPr="006111EC" w14:paraId="576B27D9" w14:textId="77777777">
        <w:tc>
          <w:tcPr>
            <w:tcW w:w="2388" w:type="dxa"/>
            <w:shd w:val="clear" w:color="auto" w:fill="auto"/>
          </w:tcPr>
          <w:p w14:paraId="3AAA9234" w14:textId="77777777" w:rsidR="009B7652" w:rsidRPr="006111EC" w:rsidRDefault="009B7652" w:rsidP="009A2321">
            <w:pPr>
              <w:rPr>
                <w:i/>
              </w:rPr>
            </w:pPr>
            <w:r w:rsidRPr="006111EC">
              <w:rPr>
                <w:i/>
              </w:rPr>
              <w:t>*Сан.узлы</w:t>
            </w:r>
          </w:p>
        </w:tc>
        <w:tc>
          <w:tcPr>
            <w:tcW w:w="1166" w:type="dxa"/>
            <w:shd w:val="clear" w:color="auto" w:fill="auto"/>
          </w:tcPr>
          <w:p w14:paraId="3CB7A058" w14:textId="77777777" w:rsidR="009B7652" w:rsidRPr="006111EC" w:rsidRDefault="009B7652" w:rsidP="009A2321">
            <w:pPr>
              <w:rPr>
                <w:i/>
              </w:rPr>
            </w:pPr>
          </w:p>
        </w:tc>
        <w:tc>
          <w:tcPr>
            <w:tcW w:w="1594" w:type="dxa"/>
            <w:shd w:val="clear" w:color="auto" w:fill="auto"/>
          </w:tcPr>
          <w:p w14:paraId="6B8F266F" w14:textId="77777777" w:rsidR="009B7652" w:rsidRPr="006111EC" w:rsidRDefault="009B7652" w:rsidP="009A2321">
            <w:pPr>
              <w:rPr>
                <w:i/>
              </w:rPr>
            </w:pPr>
          </w:p>
        </w:tc>
        <w:tc>
          <w:tcPr>
            <w:tcW w:w="2160" w:type="dxa"/>
            <w:shd w:val="clear" w:color="auto" w:fill="auto"/>
          </w:tcPr>
          <w:p w14:paraId="6DC261B0" w14:textId="77777777" w:rsidR="009B7652" w:rsidRPr="006111EC" w:rsidRDefault="009B7652" w:rsidP="0049739E">
            <w:pPr>
              <w:rPr>
                <w:i/>
              </w:rPr>
            </w:pPr>
            <w:r w:rsidRPr="006111EC">
              <w:rPr>
                <w:i/>
              </w:rPr>
              <w:t>*Сан.узлы</w:t>
            </w:r>
          </w:p>
        </w:tc>
        <w:tc>
          <w:tcPr>
            <w:tcW w:w="1058" w:type="dxa"/>
            <w:shd w:val="clear" w:color="auto" w:fill="auto"/>
          </w:tcPr>
          <w:p w14:paraId="552A9665" w14:textId="77777777" w:rsidR="009B7652" w:rsidRPr="006111EC" w:rsidRDefault="009B7652" w:rsidP="009A2321">
            <w:pPr>
              <w:rPr>
                <w:i/>
              </w:rPr>
            </w:pPr>
          </w:p>
        </w:tc>
        <w:tc>
          <w:tcPr>
            <w:tcW w:w="1668" w:type="dxa"/>
            <w:shd w:val="clear" w:color="auto" w:fill="auto"/>
          </w:tcPr>
          <w:p w14:paraId="5DD88B76" w14:textId="77777777" w:rsidR="009B7652" w:rsidRPr="006111EC" w:rsidRDefault="009B7652" w:rsidP="009A2321">
            <w:pPr>
              <w:rPr>
                <w:i/>
              </w:rPr>
            </w:pPr>
          </w:p>
        </w:tc>
      </w:tr>
      <w:tr w:rsidR="009B7652" w:rsidRPr="006111EC" w14:paraId="2DE05223" w14:textId="77777777">
        <w:tc>
          <w:tcPr>
            <w:tcW w:w="2388" w:type="dxa"/>
            <w:shd w:val="clear" w:color="auto" w:fill="auto"/>
          </w:tcPr>
          <w:p w14:paraId="44E4A4F2" w14:textId="77777777" w:rsidR="009B7652" w:rsidRPr="006111EC" w:rsidRDefault="00E17C7F" w:rsidP="009A2321">
            <w:pPr>
              <w:rPr>
                <w:i/>
              </w:rPr>
            </w:pPr>
            <w:r w:rsidRPr="006111EC">
              <w:rPr>
                <w:i/>
              </w:rPr>
              <w:t>* Помещение АТС</w:t>
            </w:r>
          </w:p>
        </w:tc>
        <w:tc>
          <w:tcPr>
            <w:tcW w:w="1166" w:type="dxa"/>
            <w:shd w:val="clear" w:color="auto" w:fill="auto"/>
          </w:tcPr>
          <w:p w14:paraId="1298AE16" w14:textId="77777777" w:rsidR="009B7652" w:rsidRPr="006111EC" w:rsidRDefault="009B7652" w:rsidP="009A2321">
            <w:pPr>
              <w:rPr>
                <w:i/>
              </w:rPr>
            </w:pPr>
          </w:p>
        </w:tc>
        <w:tc>
          <w:tcPr>
            <w:tcW w:w="1594" w:type="dxa"/>
            <w:shd w:val="clear" w:color="auto" w:fill="auto"/>
          </w:tcPr>
          <w:p w14:paraId="065B3120" w14:textId="77777777" w:rsidR="009B7652" w:rsidRPr="006111EC" w:rsidRDefault="009B7652" w:rsidP="009A2321">
            <w:pPr>
              <w:rPr>
                <w:i/>
              </w:rPr>
            </w:pPr>
          </w:p>
        </w:tc>
        <w:tc>
          <w:tcPr>
            <w:tcW w:w="2160" w:type="dxa"/>
            <w:shd w:val="clear" w:color="auto" w:fill="auto"/>
          </w:tcPr>
          <w:p w14:paraId="737855C4" w14:textId="77777777" w:rsidR="009B7652" w:rsidRPr="006111EC" w:rsidRDefault="00E17C7F" w:rsidP="009A2321">
            <w:pPr>
              <w:rPr>
                <w:i/>
              </w:rPr>
            </w:pPr>
            <w:r w:rsidRPr="006111EC">
              <w:rPr>
                <w:i/>
              </w:rPr>
              <w:t>* Помещение АТС</w:t>
            </w:r>
          </w:p>
        </w:tc>
        <w:tc>
          <w:tcPr>
            <w:tcW w:w="1058" w:type="dxa"/>
            <w:shd w:val="clear" w:color="auto" w:fill="auto"/>
          </w:tcPr>
          <w:p w14:paraId="6A7F226F" w14:textId="77777777" w:rsidR="009B7652" w:rsidRPr="006111EC" w:rsidRDefault="009B7652" w:rsidP="009A2321">
            <w:pPr>
              <w:rPr>
                <w:i/>
              </w:rPr>
            </w:pPr>
          </w:p>
        </w:tc>
        <w:tc>
          <w:tcPr>
            <w:tcW w:w="1668" w:type="dxa"/>
            <w:shd w:val="clear" w:color="auto" w:fill="auto"/>
          </w:tcPr>
          <w:p w14:paraId="2A58DB43" w14:textId="77777777" w:rsidR="009B7652" w:rsidRPr="006111EC" w:rsidRDefault="009B7652" w:rsidP="009A2321">
            <w:pPr>
              <w:rPr>
                <w:i/>
              </w:rPr>
            </w:pPr>
          </w:p>
        </w:tc>
      </w:tr>
      <w:tr w:rsidR="009B7652" w:rsidRPr="006111EC" w14:paraId="7976A92E" w14:textId="77777777">
        <w:tc>
          <w:tcPr>
            <w:tcW w:w="2388" w:type="dxa"/>
            <w:shd w:val="clear" w:color="auto" w:fill="auto"/>
          </w:tcPr>
          <w:p w14:paraId="11BBD66B" w14:textId="77777777" w:rsidR="009B7652" w:rsidRPr="006111EC" w:rsidRDefault="00E17C7F" w:rsidP="009A2321">
            <w:pPr>
              <w:rPr>
                <w:i/>
              </w:rPr>
            </w:pPr>
            <w:r w:rsidRPr="006111EC">
              <w:rPr>
                <w:i/>
              </w:rPr>
              <w:t>*Территория</w:t>
            </w:r>
          </w:p>
        </w:tc>
        <w:tc>
          <w:tcPr>
            <w:tcW w:w="1166" w:type="dxa"/>
            <w:shd w:val="clear" w:color="auto" w:fill="auto"/>
          </w:tcPr>
          <w:p w14:paraId="6E1D8835" w14:textId="77777777" w:rsidR="009B7652" w:rsidRPr="006111EC" w:rsidRDefault="009B7652" w:rsidP="009A2321">
            <w:pPr>
              <w:rPr>
                <w:i/>
              </w:rPr>
            </w:pPr>
          </w:p>
        </w:tc>
        <w:tc>
          <w:tcPr>
            <w:tcW w:w="1594" w:type="dxa"/>
            <w:shd w:val="clear" w:color="auto" w:fill="auto"/>
          </w:tcPr>
          <w:p w14:paraId="7DFF4213" w14:textId="77777777" w:rsidR="009B7652" w:rsidRPr="006111EC" w:rsidRDefault="009B7652" w:rsidP="009A2321">
            <w:pPr>
              <w:rPr>
                <w:i/>
              </w:rPr>
            </w:pPr>
          </w:p>
        </w:tc>
        <w:tc>
          <w:tcPr>
            <w:tcW w:w="2160" w:type="dxa"/>
            <w:shd w:val="clear" w:color="auto" w:fill="auto"/>
          </w:tcPr>
          <w:p w14:paraId="4496D79A" w14:textId="77777777" w:rsidR="009B7652" w:rsidRPr="006111EC" w:rsidRDefault="00E17C7F" w:rsidP="007C2DA6">
            <w:pPr>
              <w:rPr>
                <w:i/>
              </w:rPr>
            </w:pPr>
            <w:r w:rsidRPr="006111EC">
              <w:rPr>
                <w:i/>
              </w:rPr>
              <w:t>*Те</w:t>
            </w:r>
            <w:r w:rsidR="007C2DA6">
              <w:rPr>
                <w:i/>
              </w:rPr>
              <w:t>р</w:t>
            </w:r>
            <w:r w:rsidRPr="006111EC">
              <w:rPr>
                <w:i/>
              </w:rPr>
              <w:t>ритория</w:t>
            </w:r>
          </w:p>
        </w:tc>
        <w:tc>
          <w:tcPr>
            <w:tcW w:w="1058" w:type="dxa"/>
            <w:shd w:val="clear" w:color="auto" w:fill="auto"/>
          </w:tcPr>
          <w:p w14:paraId="69D9FCCB" w14:textId="77777777" w:rsidR="009B7652" w:rsidRPr="006111EC" w:rsidRDefault="009B7652" w:rsidP="009A2321">
            <w:pPr>
              <w:rPr>
                <w:i/>
              </w:rPr>
            </w:pPr>
          </w:p>
        </w:tc>
        <w:tc>
          <w:tcPr>
            <w:tcW w:w="1668" w:type="dxa"/>
            <w:shd w:val="clear" w:color="auto" w:fill="auto"/>
          </w:tcPr>
          <w:p w14:paraId="6AC3ED62" w14:textId="77777777" w:rsidR="009B7652" w:rsidRPr="006111EC" w:rsidRDefault="009B7652" w:rsidP="009A2321">
            <w:pPr>
              <w:rPr>
                <w:i/>
              </w:rPr>
            </w:pPr>
          </w:p>
        </w:tc>
      </w:tr>
      <w:tr w:rsidR="009A2321" w:rsidRPr="006111EC" w14:paraId="286D8AFA" w14:textId="77777777">
        <w:tc>
          <w:tcPr>
            <w:tcW w:w="2388" w:type="dxa"/>
            <w:shd w:val="clear" w:color="auto" w:fill="auto"/>
          </w:tcPr>
          <w:p w14:paraId="58454F15" w14:textId="77777777" w:rsidR="009A2321" w:rsidRPr="006111EC" w:rsidRDefault="009A2321" w:rsidP="009A2321">
            <w:pPr>
              <w:rPr>
                <w:i/>
              </w:rPr>
            </w:pPr>
          </w:p>
        </w:tc>
        <w:tc>
          <w:tcPr>
            <w:tcW w:w="1166" w:type="dxa"/>
            <w:shd w:val="clear" w:color="auto" w:fill="auto"/>
          </w:tcPr>
          <w:p w14:paraId="75F7BEC1" w14:textId="77777777" w:rsidR="009A2321" w:rsidRPr="006111EC" w:rsidRDefault="009A2321" w:rsidP="009A2321">
            <w:pPr>
              <w:rPr>
                <w:i/>
              </w:rPr>
            </w:pPr>
          </w:p>
        </w:tc>
        <w:tc>
          <w:tcPr>
            <w:tcW w:w="1594" w:type="dxa"/>
            <w:shd w:val="clear" w:color="auto" w:fill="auto"/>
          </w:tcPr>
          <w:p w14:paraId="3C5DE20F" w14:textId="77777777" w:rsidR="009A2321" w:rsidRPr="006111EC" w:rsidRDefault="009A2321" w:rsidP="009A2321">
            <w:pPr>
              <w:rPr>
                <w:i/>
              </w:rPr>
            </w:pPr>
          </w:p>
        </w:tc>
        <w:tc>
          <w:tcPr>
            <w:tcW w:w="2160" w:type="dxa"/>
            <w:shd w:val="clear" w:color="auto" w:fill="auto"/>
          </w:tcPr>
          <w:p w14:paraId="78B61B4F" w14:textId="77777777" w:rsidR="009A2321" w:rsidRPr="006111EC" w:rsidRDefault="009A2321" w:rsidP="009A2321">
            <w:pPr>
              <w:rPr>
                <w:i/>
              </w:rPr>
            </w:pPr>
          </w:p>
        </w:tc>
        <w:tc>
          <w:tcPr>
            <w:tcW w:w="1058" w:type="dxa"/>
            <w:shd w:val="clear" w:color="auto" w:fill="auto"/>
          </w:tcPr>
          <w:p w14:paraId="7D4298EF" w14:textId="77777777" w:rsidR="009A2321" w:rsidRPr="006111EC" w:rsidRDefault="009A2321" w:rsidP="009A2321">
            <w:pPr>
              <w:rPr>
                <w:i/>
              </w:rPr>
            </w:pPr>
          </w:p>
        </w:tc>
        <w:tc>
          <w:tcPr>
            <w:tcW w:w="1668" w:type="dxa"/>
            <w:shd w:val="clear" w:color="auto" w:fill="auto"/>
          </w:tcPr>
          <w:p w14:paraId="7EF2171C" w14:textId="77777777" w:rsidR="009A2321" w:rsidRPr="006111EC" w:rsidRDefault="009A2321" w:rsidP="009A2321">
            <w:pPr>
              <w:rPr>
                <w:i/>
              </w:rPr>
            </w:pPr>
          </w:p>
        </w:tc>
      </w:tr>
      <w:tr w:rsidR="009A2321" w:rsidRPr="006111EC" w14:paraId="22AC88E6" w14:textId="77777777">
        <w:tc>
          <w:tcPr>
            <w:tcW w:w="2388" w:type="dxa"/>
            <w:shd w:val="clear" w:color="auto" w:fill="auto"/>
          </w:tcPr>
          <w:p w14:paraId="0D7971C3" w14:textId="77777777" w:rsidR="009A2321" w:rsidRPr="006111EC" w:rsidRDefault="009A2321" w:rsidP="009A2321">
            <w:pPr>
              <w:rPr>
                <w:i/>
              </w:rPr>
            </w:pPr>
          </w:p>
        </w:tc>
        <w:tc>
          <w:tcPr>
            <w:tcW w:w="1166" w:type="dxa"/>
            <w:shd w:val="clear" w:color="auto" w:fill="auto"/>
          </w:tcPr>
          <w:p w14:paraId="070E109F" w14:textId="77777777" w:rsidR="009A2321" w:rsidRPr="006111EC" w:rsidRDefault="009A2321" w:rsidP="009A2321">
            <w:pPr>
              <w:rPr>
                <w:i/>
              </w:rPr>
            </w:pPr>
          </w:p>
        </w:tc>
        <w:tc>
          <w:tcPr>
            <w:tcW w:w="1594" w:type="dxa"/>
            <w:shd w:val="clear" w:color="auto" w:fill="auto"/>
          </w:tcPr>
          <w:p w14:paraId="41A061E1" w14:textId="77777777" w:rsidR="009A2321" w:rsidRPr="006111EC" w:rsidRDefault="009A2321" w:rsidP="009A2321">
            <w:pPr>
              <w:rPr>
                <w:i/>
              </w:rPr>
            </w:pPr>
          </w:p>
        </w:tc>
        <w:tc>
          <w:tcPr>
            <w:tcW w:w="2160" w:type="dxa"/>
            <w:shd w:val="clear" w:color="auto" w:fill="auto"/>
          </w:tcPr>
          <w:p w14:paraId="40D7BE78" w14:textId="77777777" w:rsidR="009A2321" w:rsidRPr="006111EC" w:rsidRDefault="009A2321" w:rsidP="009A2321">
            <w:pPr>
              <w:rPr>
                <w:i/>
              </w:rPr>
            </w:pPr>
          </w:p>
        </w:tc>
        <w:tc>
          <w:tcPr>
            <w:tcW w:w="1058" w:type="dxa"/>
            <w:shd w:val="clear" w:color="auto" w:fill="auto"/>
          </w:tcPr>
          <w:p w14:paraId="2FB2D13E" w14:textId="77777777" w:rsidR="009A2321" w:rsidRPr="006111EC" w:rsidRDefault="009A2321" w:rsidP="009A2321">
            <w:pPr>
              <w:rPr>
                <w:i/>
              </w:rPr>
            </w:pPr>
          </w:p>
        </w:tc>
        <w:tc>
          <w:tcPr>
            <w:tcW w:w="1668" w:type="dxa"/>
            <w:shd w:val="clear" w:color="auto" w:fill="auto"/>
          </w:tcPr>
          <w:p w14:paraId="7A121495" w14:textId="77777777" w:rsidR="009A2321" w:rsidRPr="006111EC" w:rsidRDefault="009A2321" w:rsidP="009A2321">
            <w:pPr>
              <w:rPr>
                <w:i/>
              </w:rPr>
            </w:pPr>
          </w:p>
        </w:tc>
      </w:tr>
    </w:tbl>
    <w:p w14:paraId="500CA144" w14:textId="77777777" w:rsidR="009A2321" w:rsidRPr="00A04D31" w:rsidRDefault="009A2321" w:rsidP="009A2321">
      <w:pPr>
        <w:rPr>
          <w:i/>
          <w:sz w:val="22"/>
          <w:szCs w:val="22"/>
        </w:rPr>
      </w:pPr>
    </w:p>
    <w:p w14:paraId="0F939302" w14:textId="77777777" w:rsidR="009A2321" w:rsidRPr="009B7652" w:rsidRDefault="009B7652" w:rsidP="009A2321">
      <w:pPr>
        <w:keepNext/>
        <w:tabs>
          <w:tab w:val="left" w:pos="9720"/>
        </w:tabs>
        <w:spacing w:after="120"/>
        <w:ind w:right="-82"/>
        <w:rPr>
          <w:i/>
          <w:sz w:val="26"/>
          <w:szCs w:val="26"/>
        </w:rPr>
      </w:pPr>
      <w:r w:rsidRPr="00C61304">
        <w:rPr>
          <w:i/>
          <w:sz w:val="26"/>
          <w:szCs w:val="26"/>
        </w:rPr>
        <w:t>* дано для примера</w:t>
      </w:r>
    </w:p>
    <w:p w14:paraId="2B7B7D62" w14:textId="77777777" w:rsidR="009A2321" w:rsidRPr="00947788" w:rsidRDefault="009A2321" w:rsidP="009A2321">
      <w:pPr>
        <w:keepNext/>
        <w:tabs>
          <w:tab w:val="left" w:pos="9720"/>
        </w:tabs>
        <w:spacing w:after="120"/>
        <w:jc w:val="center"/>
        <w:rPr>
          <w:b/>
          <w:bCs/>
          <w:lang w:val="en-US"/>
        </w:rPr>
      </w:pPr>
    </w:p>
    <w:p w14:paraId="3B85E148" w14:textId="77777777" w:rsidR="009A2321" w:rsidRPr="00947788" w:rsidRDefault="009A2321" w:rsidP="009A2321">
      <w:pPr>
        <w:keepNext/>
        <w:tabs>
          <w:tab w:val="left" w:pos="9720"/>
        </w:tabs>
        <w:spacing w:after="120"/>
        <w:jc w:val="center"/>
        <w:rPr>
          <w:b/>
          <w:bCs/>
          <w:lang w:val="en-US"/>
        </w:rPr>
      </w:pPr>
    </w:p>
    <w:tbl>
      <w:tblPr>
        <w:tblW w:w="10263" w:type="dxa"/>
        <w:jc w:val="center"/>
        <w:tblLook w:val="00A0" w:firstRow="1" w:lastRow="0" w:firstColumn="1" w:lastColumn="0" w:noHBand="0" w:noVBand="0"/>
      </w:tblPr>
      <w:tblGrid>
        <w:gridCol w:w="5018"/>
        <w:gridCol w:w="5245"/>
      </w:tblGrid>
      <w:tr w:rsidR="009A2321" w:rsidRPr="00947788" w14:paraId="5112815F" w14:textId="77777777" w:rsidTr="007267A2">
        <w:trPr>
          <w:trHeight w:val="299"/>
          <w:jc w:val="center"/>
        </w:trPr>
        <w:tc>
          <w:tcPr>
            <w:tcW w:w="5018" w:type="dxa"/>
          </w:tcPr>
          <w:p w14:paraId="1A206857" w14:textId="77777777" w:rsidR="009A2321" w:rsidRPr="00947788" w:rsidRDefault="009A2321" w:rsidP="0049739E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</w:p>
        </w:tc>
        <w:tc>
          <w:tcPr>
            <w:tcW w:w="5245" w:type="dxa"/>
          </w:tcPr>
          <w:p w14:paraId="684F9BA2" w14:textId="77777777" w:rsidR="009A2321" w:rsidRPr="00947788" w:rsidRDefault="009A2321" w:rsidP="0049739E">
            <w:pPr>
              <w:keepNext/>
              <w:tabs>
                <w:tab w:val="left" w:pos="284"/>
                <w:tab w:val="left" w:pos="9720"/>
              </w:tabs>
              <w:spacing w:after="120"/>
              <w:rPr>
                <w:b/>
                <w:bCs/>
              </w:rPr>
            </w:pPr>
          </w:p>
        </w:tc>
      </w:tr>
      <w:tr w:rsidR="007267A2" w:rsidRPr="00947788" w14:paraId="3808A1E9" w14:textId="77777777" w:rsidTr="007267A2">
        <w:trPr>
          <w:trHeight w:val="299"/>
          <w:jc w:val="center"/>
        </w:trPr>
        <w:tc>
          <w:tcPr>
            <w:tcW w:w="5018" w:type="dxa"/>
          </w:tcPr>
          <w:p w14:paraId="4DFA0C74" w14:textId="77777777" w:rsidR="007267A2" w:rsidRPr="00947788" w:rsidRDefault="007267A2" w:rsidP="007267A2">
            <w:pPr>
              <w:keepNext/>
              <w:tabs>
                <w:tab w:val="left" w:pos="284"/>
                <w:tab w:val="left" w:pos="9720"/>
              </w:tabs>
              <w:spacing w:after="120"/>
              <w:ind w:right="-82"/>
              <w:rPr>
                <w:b/>
                <w:bCs/>
              </w:rPr>
            </w:pPr>
            <w:r>
              <w:rPr>
                <w:b/>
                <w:bCs/>
              </w:rPr>
              <w:t>З</w:t>
            </w:r>
            <w:r w:rsidRPr="00947788">
              <w:rPr>
                <w:b/>
                <w:bCs/>
              </w:rPr>
              <w:t>аказчик:</w:t>
            </w:r>
          </w:p>
        </w:tc>
        <w:tc>
          <w:tcPr>
            <w:tcW w:w="5245" w:type="dxa"/>
          </w:tcPr>
          <w:p w14:paraId="0CBC8A0C" w14:textId="77777777" w:rsidR="007267A2" w:rsidRPr="00947788" w:rsidRDefault="007267A2" w:rsidP="007267A2">
            <w:pPr>
              <w:keepNext/>
              <w:tabs>
                <w:tab w:val="left" w:pos="284"/>
                <w:tab w:val="left" w:pos="9720"/>
              </w:tabs>
              <w:spacing w:after="120"/>
              <w:ind w:right="-82"/>
              <w:rPr>
                <w:b/>
                <w:bCs/>
              </w:rPr>
            </w:pPr>
            <w:r w:rsidRPr="00947788">
              <w:rPr>
                <w:b/>
                <w:bCs/>
              </w:rPr>
              <w:t>Исполнитель:</w:t>
            </w:r>
          </w:p>
        </w:tc>
      </w:tr>
      <w:tr w:rsidR="007267A2" w:rsidRPr="00947788" w14:paraId="1B75E4FC" w14:textId="77777777" w:rsidTr="007267A2">
        <w:trPr>
          <w:trHeight w:val="299"/>
          <w:jc w:val="center"/>
        </w:trPr>
        <w:tc>
          <w:tcPr>
            <w:tcW w:w="5018" w:type="dxa"/>
          </w:tcPr>
          <w:p w14:paraId="3E384049" w14:textId="77777777" w:rsidR="007267A2" w:rsidRPr="00B0702F" w:rsidRDefault="007267A2" w:rsidP="007267A2">
            <w:pPr>
              <w:keepNext/>
              <w:tabs>
                <w:tab w:val="left" w:pos="284"/>
              </w:tabs>
              <w:spacing w:after="120"/>
              <w:ind w:right="-419"/>
              <w:rPr>
                <w:sz w:val="28"/>
              </w:rPr>
            </w:pPr>
          </w:p>
        </w:tc>
        <w:tc>
          <w:tcPr>
            <w:tcW w:w="5245" w:type="dxa"/>
          </w:tcPr>
          <w:p w14:paraId="0F0705CB" w14:textId="77777777" w:rsidR="007267A2" w:rsidRPr="00B0702F" w:rsidRDefault="007267A2" w:rsidP="007267A2">
            <w:pPr>
              <w:keepNext/>
              <w:tabs>
                <w:tab w:val="left" w:pos="284"/>
              </w:tabs>
              <w:spacing w:after="120"/>
              <w:ind w:right="-419"/>
              <w:rPr>
                <w:sz w:val="28"/>
              </w:rPr>
            </w:pPr>
          </w:p>
        </w:tc>
      </w:tr>
      <w:tr w:rsidR="007267A2" w:rsidRPr="00947788" w14:paraId="3F6B764C" w14:textId="77777777" w:rsidTr="007267A2">
        <w:trPr>
          <w:trHeight w:val="284"/>
          <w:jc w:val="center"/>
        </w:trPr>
        <w:tc>
          <w:tcPr>
            <w:tcW w:w="5018" w:type="dxa"/>
          </w:tcPr>
          <w:p w14:paraId="14DE5FC8" w14:textId="77777777" w:rsidR="007267A2" w:rsidRPr="00B0702F" w:rsidRDefault="007267A2" w:rsidP="007267A2">
            <w:pPr>
              <w:keepNext/>
              <w:tabs>
                <w:tab w:val="left" w:pos="284"/>
              </w:tabs>
              <w:spacing w:after="120"/>
              <w:ind w:right="-419"/>
              <w:jc w:val="both"/>
              <w:rPr>
                <w:sz w:val="28"/>
              </w:rPr>
            </w:pPr>
            <w:r w:rsidRPr="00B0702F">
              <w:rPr>
                <w:sz w:val="28"/>
              </w:rPr>
              <w:t>ПАО «Башинформсвязь»</w:t>
            </w:r>
          </w:p>
        </w:tc>
        <w:tc>
          <w:tcPr>
            <w:tcW w:w="5245" w:type="dxa"/>
          </w:tcPr>
          <w:p w14:paraId="320D3308" w14:textId="77777777" w:rsidR="007267A2" w:rsidRPr="00B0702F" w:rsidRDefault="007267A2" w:rsidP="007267A2">
            <w:pPr>
              <w:keepNext/>
              <w:tabs>
                <w:tab w:val="left" w:pos="284"/>
              </w:tabs>
              <w:spacing w:after="120"/>
              <w:ind w:right="-419"/>
              <w:jc w:val="both"/>
              <w:rPr>
                <w:sz w:val="28"/>
              </w:rPr>
            </w:pPr>
          </w:p>
        </w:tc>
      </w:tr>
      <w:tr w:rsidR="007267A2" w:rsidRPr="00947788" w14:paraId="48FA36A5" w14:textId="77777777" w:rsidTr="007267A2">
        <w:trPr>
          <w:trHeight w:val="299"/>
          <w:jc w:val="center"/>
        </w:trPr>
        <w:tc>
          <w:tcPr>
            <w:tcW w:w="5018" w:type="dxa"/>
          </w:tcPr>
          <w:p w14:paraId="18A62AE3" w14:textId="77777777" w:rsidR="007267A2" w:rsidRPr="00B0702F" w:rsidRDefault="007267A2" w:rsidP="007267A2">
            <w:pPr>
              <w:keepNext/>
              <w:tabs>
                <w:tab w:val="left" w:pos="284"/>
              </w:tabs>
              <w:spacing w:after="120"/>
              <w:ind w:right="-419"/>
              <w:jc w:val="both"/>
              <w:rPr>
                <w:sz w:val="28"/>
              </w:rPr>
            </w:pPr>
          </w:p>
        </w:tc>
        <w:tc>
          <w:tcPr>
            <w:tcW w:w="5245" w:type="dxa"/>
          </w:tcPr>
          <w:p w14:paraId="39C801CF" w14:textId="77777777" w:rsidR="007267A2" w:rsidRPr="00B0702F" w:rsidRDefault="007267A2" w:rsidP="007267A2">
            <w:pPr>
              <w:keepNext/>
              <w:tabs>
                <w:tab w:val="left" w:pos="284"/>
              </w:tabs>
              <w:spacing w:after="120"/>
              <w:ind w:right="-419"/>
              <w:jc w:val="both"/>
              <w:rPr>
                <w:sz w:val="28"/>
              </w:rPr>
            </w:pPr>
          </w:p>
        </w:tc>
      </w:tr>
      <w:tr w:rsidR="007267A2" w:rsidRPr="00947788" w14:paraId="48BFA932" w14:textId="77777777" w:rsidTr="007267A2">
        <w:trPr>
          <w:trHeight w:val="284"/>
          <w:jc w:val="center"/>
        </w:trPr>
        <w:tc>
          <w:tcPr>
            <w:tcW w:w="5018" w:type="dxa"/>
          </w:tcPr>
          <w:p w14:paraId="420F269E" w14:textId="77777777" w:rsidR="007267A2" w:rsidRPr="00B0702F" w:rsidRDefault="007267A2" w:rsidP="007B1232">
            <w:pPr>
              <w:keepNext/>
              <w:tabs>
                <w:tab w:val="left" w:pos="284"/>
              </w:tabs>
              <w:spacing w:after="120"/>
              <w:ind w:right="-419"/>
              <w:jc w:val="both"/>
              <w:rPr>
                <w:sz w:val="28"/>
              </w:rPr>
            </w:pPr>
            <w:r w:rsidRPr="00B0702F">
              <w:rPr>
                <w:noProof/>
                <w:sz w:val="28"/>
              </w:rPr>
              <w:t xml:space="preserve">_________________ </w:t>
            </w:r>
            <w:r w:rsidRPr="00B0702F">
              <w:rPr>
                <w:b/>
                <w:bCs/>
                <w:sz w:val="28"/>
              </w:rPr>
              <w:t>/</w:t>
            </w:r>
            <w:r w:rsidRPr="00B0702F">
              <w:rPr>
                <w:bCs/>
                <w:sz w:val="28"/>
              </w:rPr>
              <w:t xml:space="preserve"> </w:t>
            </w:r>
            <w:r w:rsidRPr="00B0702F">
              <w:rPr>
                <w:b/>
                <w:bCs/>
                <w:sz w:val="28"/>
              </w:rPr>
              <w:t>/</w:t>
            </w:r>
          </w:p>
        </w:tc>
        <w:tc>
          <w:tcPr>
            <w:tcW w:w="5245" w:type="dxa"/>
          </w:tcPr>
          <w:p w14:paraId="5A494A99" w14:textId="77777777" w:rsidR="007267A2" w:rsidRPr="00B0702F" w:rsidRDefault="007267A2" w:rsidP="007B1232">
            <w:pPr>
              <w:keepNext/>
              <w:tabs>
                <w:tab w:val="left" w:pos="284"/>
              </w:tabs>
              <w:spacing w:after="120"/>
              <w:ind w:right="-419"/>
              <w:jc w:val="both"/>
              <w:rPr>
                <w:sz w:val="28"/>
              </w:rPr>
            </w:pPr>
            <w:r w:rsidRPr="00B0702F">
              <w:rPr>
                <w:noProof/>
                <w:sz w:val="28"/>
              </w:rPr>
              <w:t>_________________</w:t>
            </w:r>
            <w:r w:rsidRPr="00B0702F">
              <w:rPr>
                <w:sz w:val="28"/>
              </w:rPr>
              <w:t xml:space="preserve"> / /</w:t>
            </w:r>
          </w:p>
        </w:tc>
      </w:tr>
    </w:tbl>
    <w:p w14:paraId="7BCAC64A" w14:textId="77777777" w:rsidR="009A2321" w:rsidRPr="00947788" w:rsidRDefault="009A2321" w:rsidP="009A2321">
      <w:pPr>
        <w:keepNext/>
        <w:tabs>
          <w:tab w:val="left" w:pos="9720"/>
        </w:tabs>
        <w:spacing w:after="120"/>
        <w:ind w:right="-82"/>
        <w:jc w:val="center"/>
        <w:rPr>
          <w:b/>
          <w:bCs/>
        </w:rPr>
      </w:pPr>
    </w:p>
    <w:p w14:paraId="2D261100" w14:textId="77777777" w:rsidR="009A2321" w:rsidRPr="00947788" w:rsidRDefault="009A2321" w:rsidP="009A2321">
      <w:pPr>
        <w:spacing w:after="120"/>
        <w:ind w:left="720"/>
        <w:jc w:val="both"/>
      </w:pPr>
    </w:p>
    <w:p w14:paraId="2866FA41" w14:textId="77777777" w:rsidR="00893E79" w:rsidRPr="00947788" w:rsidRDefault="00893E79" w:rsidP="006415CC">
      <w:pPr>
        <w:spacing w:after="120"/>
        <w:ind w:left="720"/>
        <w:jc w:val="both"/>
      </w:pPr>
    </w:p>
    <w:p w14:paraId="119B4D82" w14:textId="77777777" w:rsidR="00893E79" w:rsidRPr="00174EF6" w:rsidRDefault="00893E79" w:rsidP="00F62DF5">
      <w:pPr>
        <w:jc w:val="right"/>
        <w:rPr>
          <w:b/>
          <w:bCs/>
          <w:i/>
          <w:iCs/>
        </w:rPr>
      </w:pPr>
    </w:p>
    <w:sectPr w:rsidR="00893E79" w:rsidRPr="00174EF6" w:rsidSect="00174EF6">
      <w:pgSz w:w="11907" w:h="16840"/>
      <w:pgMar w:top="1134" w:right="567" w:bottom="540" w:left="1418" w:header="567" w:footer="567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Данилова Светлана Радиковна" w:date="2016-12-22T15:04:00Z" w:initials="ДСР">
    <w:p w14:paraId="0589F821" w14:textId="77777777" w:rsidR="00DD4047" w:rsidRPr="00DD4047" w:rsidRDefault="00DD4047">
      <w:pPr>
        <w:pStyle w:val="ae"/>
        <w:rPr>
          <w:sz w:val="24"/>
          <w:lang w:val="ru-RU"/>
        </w:rPr>
      </w:pPr>
      <w:r w:rsidRPr="00DD4047">
        <w:rPr>
          <w:rStyle w:val="afff7"/>
          <w:sz w:val="20"/>
        </w:rPr>
        <w:annotationRef/>
      </w:r>
      <w:r w:rsidRPr="00DD4047">
        <w:rPr>
          <w:sz w:val="36"/>
          <w:lang w:val="ru-RU"/>
        </w:rPr>
        <w:t>Пункт договора разъясняет правила предоставления расходных материалов, в том числе и моющих средств</w:t>
      </w:r>
      <w:r w:rsidRPr="00DD4047">
        <w:rPr>
          <w:sz w:val="24"/>
          <w:lang w:val="ru-RU"/>
        </w:rPr>
        <w:t>.</w:t>
      </w:r>
    </w:p>
  </w:comment>
  <w:comment w:id="1" w:author="Данилова Светлана Радиковна" w:date="2016-12-22T15:02:00Z" w:initials="ДСР">
    <w:p w14:paraId="1900B1C7" w14:textId="77777777" w:rsidR="00DD4047" w:rsidRPr="00DD4047" w:rsidRDefault="00DD4047">
      <w:pPr>
        <w:pStyle w:val="ae"/>
        <w:rPr>
          <w:lang w:val="ru-RU"/>
        </w:rPr>
      </w:pPr>
      <w:r>
        <w:rPr>
          <w:rStyle w:val="afff7"/>
        </w:rPr>
        <w:annotationRef/>
      </w:r>
      <w:r>
        <w:rPr>
          <w:lang w:val="ru-RU"/>
        </w:rPr>
        <w:t>Добавила</w:t>
      </w:r>
      <w:r w:rsidR="00EF7CC3">
        <w:rPr>
          <w:lang w:val="ru-RU"/>
        </w:rPr>
        <w:t>.</w:t>
      </w:r>
    </w:p>
  </w:comment>
  <w:comment w:id="4" w:author="Данилова Светлана Радиковна" w:date="2016-12-22T15:09:00Z" w:initials="ДСР">
    <w:p w14:paraId="4AB0E414" w14:textId="77777777" w:rsidR="00EF7CC3" w:rsidRPr="00EF7CC3" w:rsidRDefault="00EF7CC3">
      <w:pPr>
        <w:pStyle w:val="ae"/>
        <w:rPr>
          <w:lang w:val="ru-RU"/>
        </w:rPr>
      </w:pPr>
      <w:r>
        <w:rPr>
          <w:rStyle w:val="afff7"/>
        </w:rPr>
        <w:annotationRef/>
      </w:r>
      <w:r>
        <w:rPr>
          <w:lang w:val="ru-RU"/>
        </w:rPr>
        <w:t>Добавила.</w:t>
      </w:r>
    </w:p>
  </w:comment>
  <w:comment w:id="5" w:author="Данилова Светлана Радиковна" w:date="2016-12-22T15:09:00Z" w:initials="ДСР">
    <w:p w14:paraId="7F2AA35C" w14:textId="77777777" w:rsidR="00EF7CC3" w:rsidRPr="00EF7CC3" w:rsidRDefault="00EF7CC3">
      <w:pPr>
        <w:pStyle w:val="ae"/>
        <w:rPr>
          <w:lang w:val="ru-RU"/>
        </w:rPr>
      </w:pPr>
      <w:r>
        <w:rPr>
          <w:rStyle w:val="afff7"/>
        </w:rPr>
        <w:annotationRef/>
      </w:r>
      <w:r>
        <w:rPr>
          <w:lang w:val="ru-RU"/>
        </w:rPr>
        <w:t>Добавила.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589F821" w15:done="0"/>
  <w15:commentEx w15:paraId="1900B1C7" w15:done="0"/>
  <w15:commentEx w15:paraId="4AB0E414" w15:done="0"/>
  <w15:commentEx w15:paraId="7F2AA35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748516" w14:textId="77777777" w:rsidR="00F2149C" w:rsidRDefault="00F2149C">
      <w:r>
        <w:separator/>
      </w:r>
    </w:p>
  </w:endnote>
  <w:endnote w:type="continuationSeparator" w:id="0">
    <w:p w14:paraId="0B07719D" w14:textId="77777777" w:rsidR="00F2149C" w:rsidRDefault="00F21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TT">
    <w:panose1 w:val="00000000000000000000"/>
    <w:charset w:val="02"/>
    <w:family w:val="auto"/>
    <w:notTrueType/>
    <w:pitch w:val="variable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0B67DC" w14:textId="77777777" w:rsidR="00F2149C" w:rsidRDefault="00F2149C">
      <w:r>
        <w:separator/>
      </w:r>
    </w:p>
  </w:footnote>
  <w:footnote w:type="continuationSeparator" w:id="0">
    <w:p w14:paraId="1E9416D4" w14:textId="77777777" w:rsidR="00F2149C" w:rsidRDefault="00F214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70D38B" w14:textId="77777777" w:rsidR="00A64F1A" w:rsidRDefault="00A64F1A" w:rsidP="00E46C72">
    <w:pPr>
      <w:pStyle w:val="af1"/>
      <w:jc w:val="center"/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 PAGE   \* MERGEFORMAT </w:instrText>
    </w:r>
    <w:r>
      <w:rPr>
        <w:rFonts w:ascii="Times New Roman" w:hAnsi="Times New Roman"/>
        <w:sz w:val="24"/>
        <w:szCs w:val="24"/>
      </w:rPr>
      <w:fldChar w:fldCharType="separate"/>
    </w:r>
    <w:r w:rsidR="002B2355">
      <w:rPr>
        <w:rFonts w:ascii="Times New Roman" w:hAnsi="Times New Roman"/>
        <w:noProof/>
        <w:sz w:val="24"/>
        <w:szCs w:val="24"/>
      </w:rPr>
      <w:t>14</w:t>
    </w:r>
    <w:r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702CBC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80"/>
    <w:multiLevelType w:val="singleLevel"/>
    <w:tmpl w:val="CD68931E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CF36DCB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F487BE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A6EAEE1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0194469E"/>
    <w:multiLevelType w:val="multilevel"/>
    <w:tmpl w:val="3BE07502"/>
    <w:lvl w:ilvl="0">
      <w:start w:val="1"/>
      <w:numFmt w:val="bullet"/>
      <w:pStyle w:val="1"/>
      <w:lvlText w:val="­"/>
      <w:lvlJc w:val="left"/>
      <w:pPr>
        <w:tabs>
          <w:tab w:val="num" w:pos="1173"/>
        </w:tabs>
        <w:ind w:left="1173" w:hanging="453"/>
      </w:pPr>
      <w:rPr>
        <w:rFonts w:ascii="Courier New" w:hAnsi="Courier New" w:hint="default"/>
      </w:rPr>
    </w:lvl>
    <w:lvl w:ilvl="1">
      <w:start w:val="6"/>
      <w:numFmt w:val="decimal"/>
      <w:pStyle w:val="a0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6" w15:restartNumberingAfterBreak="0">
    <w:nsid w:val="030C032F"/>
    <w:multiLevelType w:val="hybridMultilevel"/>
    <w:tmpl w:val="75EAFD4E"/>
    <w:lvl w:ilvl="0" w:tplc="B6544900">
      <w:start w:val="1"/>
      <w:numFmt w:val="bullet"/>
      <w:pStyle w:val="a1"/>
      <w:lvlText w:val=""/>
      <w:lvlJc w:val="left"/>
      <w:pPr>
        <w:tabs>
          <w:tab w:val="num" w:pos="1004"/>
        </w:tabs>
        <w:ind w:left="1004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120581"/>
    <w:multiLevelType w:val="multilevel"/>
    <w:tmpl w:val="C56448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47C378C"/>
    <w:multiLevelType w:val="hybridMultilevel"/>
    <w:tmpl w:val="54C20EA6"/>
    <w:lvl w:ilvl="0" w:tplc="CF2426F0">
      <w:numFmt w:val="bullet"/>
      <w:lvlText w:val=""/>
      <w:lvlJc w:val="left"/>
      <w:pPr>
        <w:tabs>
          <w:tab w:val="num" w:pos="2471"/>
        </w:tabs>
        <w:ind w:left="2187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0C5B266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108C7CAF"/>
    <w:multiLevelType w:val="multilevel"/>
    <w:tmpl w:val="5A8E4D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6.%2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123A6803"/>
    <w:multiLevelType w:val="hybridMultilevel"/>
    <w:tmpl w:val="F9A27D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5B207E1"/>
    <w:multiLevelType w:val="multilevel"/>
    <w:tmpl w:val="C3C4DA9E"/>
    <w:lvl w:ilvl="0">
      <w:start w:val="4"/>
      <w:numFmt w:val="decimal"/>
      <w:lvlText w:val="%1."/>
      <w:lvlJc w:val="left"/>
      <w:pPr>
        <w:ind w:left="825" w:hanging="825"/>
      </w:pPr>
      <w:rPr>
        <w:rFonts w:cs="Times New Roman" w:hint="default"/>
      </w:rPr>
    </w:lvl>
    <w:lvl w:ilvl="1">
      <w:start w:val="15"/>
      <w:numFmt w:val="decimal"/>
      <w:lvlText w:val="%1.%2."/>
      <w:lvlJc w:val="left"/>
      <w:pPr>
        <w:ind w:left="1109" w:hanging="825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1393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13" w15:restartNumberingAfterBreak="0">
    <w:nsid w:val="1EC81B5D"/>
    <w:multiLevelType w:val="hybridMultilevel"/>
    <w:tmpl w:val="02FCF8EA"/>
    <w:lvl w:ilvl="0" w:tplc="D36C700A">
      <w:start w:val="1"/>
      <w:numFmt w:val="bullet"/>
      <w:lvlText w:val="–"/>
      <w:lvlJc w:val="left"/>
      <w:pPr>
        <w:tabs>
          <w:tab w:val="num" w:pos="1429"/>
        </w:tabs>
        <w:ind w:left="142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4B4254"/>
    <w:multiLevelType w:val="multilevel"/>
    <w:tmpl w:val="30F226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7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5" w15:restartNumberingAfterBreak="0">
    <w:nsid w:val="1F507105"/>
    <w:multiLevelType w:val="hybridMultilevel"/>
    <w:tmpl w:val="59E29906"/>
    <w:lvl w:ilvl="0" w:tplc="4B8828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9F8B9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B921D8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66A60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660A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7DE19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212B2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1C288D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C4E28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21655D51"/>
    <w:multiLevelType w:val="hybridMultilevel"/>
    <w:tmpl w:val="829E4A1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22FF451C"/>
    <w:multiLevelType w:val="hybridMultilevel"/>
    <w:tmpl w:val="283E3E2A"/>
    <w:lvl w:ilvl="0" w:tplc="9FB696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0" w15:restartNumberingAfterBreak="0">
    <w:nsid w:val="2CD22664"/>
    <w:multiLevelType w:val="multilevel"/>
    <w:tmpl w:val="E5849B6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00"/>
        </w:tabs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40"/>
        </w:tabs>
        <w:ind w:left="41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40"/>
        </w:tabs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80"/>
        </w:tabs>
        <w:ind w:left="6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420"/>
        </w:tabs>
        <w:ind w:left="94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920"/>
        </w:tabs>
        <w:ind w:left="10920" w:hanging="1800"/>
      </w:pPr>
      <w:rPr>
        <w:rFonts w:hint="default"/>
      </w:rPr>
    </w:lvl>
  </w:abstractNum>
  <w:abstractNum w:abstractNumId="21" w15:restartNumberingAfterBreak="0">
    <w:nsid w:val="2ED43788"/>
    <w:multiLevelType w:val="hybridMultilevel"/>
    <w:tmpl w:val="46BAB658"/>
    <w:lvl w:ilvl="0" w:tplc="68A84F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72EB1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8D286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3A7880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4E615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634F93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0780F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B04CDB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2D6EB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34044003"/>
    <w:multiLevelType w:val="hybridMultilevel"/>
    <w:tmpl w:val="484C1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513302"/>
    <w:multiLevelType w:val="multilevel"/>
    <w:tmpl w:val="384C2DE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/>
        <w:b w:val="0"/>
        <w:bCs w:val="0"/>
        <w:i w:val="0"/>
        <w:iCs w:val="0"/>
      </w:rPr>
    </w:lvl>
    <w:lvl w:ilvl="4">
      <w:start w:val="1"/>
      <w:numFmt w:val="bullet"/>
      <w:lvlText w:val="­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24" w15:restartNumberingAfterBreak="0">
    <w:nsid w:val="34B12810"/>
    <w:multiLevelType w:val="hybridMultilevel"/>
    <w:tmpl w:val="38580E9A"/>
    <w:lvl w:ilvl="0" w:tplc="7AD47382">
      <w:start w:val="1"/>
      <w:numFmt w:val="russianLower"/>
      <w:lvlText w:val="%1)"/>
      <w:lvlJc w:val="left"/>
      <w:pPr>
        <w:tabs>
          <w:tab w:val="num" w:pos="2140"/>
        </w:tabs>
        <w:ind w:left="2140" w:hanging="360"/>
      </w:pPr>
      <w:rPr>
        <w:rFonts w:cs="Times New Roman"/>
      </w:rPr>
    </w:lvl>
    <w:lvl w:ilvl="1" w:tplc="A25EA2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802162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DFE3EBA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  <w:rPr>
        <w:rFonts w:cs="Times New Roman"/>
      </w:rPr>
    </w:lvl>
    <w:lvl w:ilvl="4" w:tplc="F386F4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B22510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5DAB4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FE0DE0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73C385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356A5FCE"/>
    <w:multiLevelType w:val="multilevel"/>
    <w:tmpl w:val="0EB0DF1E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26" w15:restartNumberingAfterBreak="0">
    <w:nsid w:val="369528A4"/>
    <w:multiLevelType w:val="multilevel"/>
    <w:tmpl w:val="5630CB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7.%2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27" w15:restartNumberingAfterBreak="0">
    <w:nsid w:val="37144C13"/>
    <w:multiLevelType w:val="multilevel"/>
    <w:tmpl w:val="8E340A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8" w15:restartNumberingAfterBreak="0">
    <w:nsid w:val="386B2E00"/>
    <w:multiLevelType w:val="multilevel"/>
    <w:tmpl w:val="F91E8B74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9" w15:restartNumberingAfterBreak="0">
    <w:nsid w:val="3A9369EC"/>
    <w:multiLevelType w:val="multilevel"/>
    <w:tmpl w:val="3AC89220"/>
    <w:styleLink w:val="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367"/>
        </w:tabs>
        <w:ind w:left="2367" w:hanging="720"/>
      </w:pPr>
      <w:rPr>
        <w:rFonts w:cs="Times New Roman"/>
        <w:b/>
        <w:bCs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847"/>
        </w:tabs>
        <w:ind w:left="2847" w:hanging="720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6021"/>
        </w:tabs>
        <w:ind w:left="6021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cs="Times New Roman"/>
      </w:rPr>
    </w:lvl>
  </w:abstractNum>
  <w:abstractNum w:abstractNumId="30" w15:restartNumberingAfterBreak="0">
    <w:nsid w:val="40791840"/>
    <w:multiLevelType w:val="multilevel"/>
    <w:tmpl w:val="AE6252A2"/>
    <w:lvl w:ilvl="0">
      <w:start w:val="1"/>
      <w:numFmt w:val="decimal"/>
      <w:lvlText w:val="%1."/>
      <w:lvlJc w:val="left"/>
      <w:pPr>
        <w:tabs>
          <w:tab w:val="num" w:pos="0"/>
        </w:tabs>
        <w:ind w:left="660" w:hanging="660"/>
      </w:pPr>
      <w:rPr>
        <w:rFonts w:cs="Times New Roman" w:hint="default"/>
      </w:rPr>
    </w:lvl>
    <w:lvl w:ilvl="1">
      <w:start w:val="15"/>
      <w:numFmt w:val="decimal"/>
      <w:lvlText w:val="%1.%2."/>
      <w:lvlJc w:val="left"/>
      <w:pPr>
        <w:tabs>
          <w:tab w:val="num" w:pos="0"/>
        </w:tabs>
        <w:ind w:left="660" w:hanging="6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firstLine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41854D49"/>
    <w:multiLevelType w:val="multilevel"/>
    <w:tmpl w:val="0B38B1B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7"/>
        </w:tabs>
        <w:ind w:left="1440" w:hanging="72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firstLine="72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040"/>
        </w:tabs>
        <w:ind w:firstLine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cs="Times New Roman" w:hint="default"/>
      </w:rPr>
    </w:lvl>
  </w:abstractNum>
  <w:abstractNum w:abstractNumId="32" w15:restartNumberingAfterBreak="0">
    <w:nsid w:val="43F97A77"/>
    <w:multiLevelType w:val="hybridMultilevel"/>
    <w:tmpl w:val="DA6614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4F95175"/>
    <w:multiLevelType w:val="hybridMultilevel"/>
    <w:tmpl w:val="8D8CB664"/>
    <w:lvl w:ilvl="0" w:tplc="D36C700A">
      <w:start w:val="1"/>
      <w:numFmt w:val="bullet"/>
      <w:lvlText w:val="–"/>
      <w:lvlJc w:val="left"/>
      <w:pPr>
        <w:tabs>
          <w:tab w:val="num" w:pos="1429"/>
        </w:tabs>
        <w:ind w:left="1429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45564307"/>
    <w:multiLevelType w:val="multilevel"/>
    <w:tmpl w:val="ED6A828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3.%2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35" w15:restartNumberingAfterBreak="0">
    <w:nsid w:val="458D06A1"/>
    <w:multiLevelType w:val="hybridMultilevel"/>
    <w:tmpl w:val="E8884662"/>
    <w:lvl w:ilvl="0" w:tplc="0419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2">
      <w:start w:val="1"/>
      <w:numFmt w:val="decimal"/>
      <w:pStyle w:val="31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7" w15:restartNumberingAfterBreak="0">
    <w:nsid w:val="478A395C"/>
    <w:multiLevelType w:val="multilevel"/>
    <w:tmpl w:val="8E6C6CFE"/>
    <w:lvl w:ilvl="0">
      <w:start w:val="1"/>
      <w:numFmt w:val="decimal"/>
      <w:pStyle w:val="11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/>
        <w:b w:val="0"/>
        <w:bCs w:val="0"/>
        <w:i w:val="0"/>
        <w:iCs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8" w15:restartNumberingAfterBreak="0">
    <w:nsid w:val="481643ED"/>
    <w:multiLevelType w:val="multilevel"/>
    <w:tmpl w:val="B93499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5.%2."/>
      <w:lvlJc w:val="left"/>
      <w:pPr>
        <w:tabs>
          <w:tab w:val="num" w:pos="-863"/>
        </w:tabs>
        <w:ind w:left="4897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39" w15:restartNumberingAfterBreak="0">
    <w:nsid w:val="4D67407F"/>
    <w:multiLevelType w:val="hybridMultilevel"/>
    <w:tmpl w:val="A08EDC3E"/>
    <w:lvl w:ilvl="0" w:tplc="FB3CA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976B3B"/>
    <w:multiLevelType w:val="hybridMultilevel"/>
    <w:tmpl w:val="D8A82D5E"/>
    <w:lvl w:ilvl="0" w:tplc="ABA2F27C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1322C06"/>
    <w:multiLevelType w:val="multilevel"/>
    <w:tmpl w:val="5C1E64B0"/>
    <w:lvl w:ilvl="0">
      <w:start w:val="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51BA2024"/>
    <w:multiLevelType w:val="multilevel"/>
    <w:tmpl w:val="67BC22C4"/>
    <w:lvl w:ilvl="0">
      <w:start w:val="1"/>
      <w:numFmt w:val="decimal"/>
      <w:pStyle w:val="a4"/>
      <w:suff w:val="space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44"/>
        </w:tabs>
        <w:ind w:left="1044" w:hanging="504"/>
      </w:pPr>
      <w:rPr>
        <w:rFonts w:ascii="Times New Roman" w:eastAsia="Times New Roman" w:hAnsi="Times New Roman"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3" w15:restartNumberingAfterBreak="0">
    <w:nsid w:val="5CFA242F"/>
    <w:multiLevelType w:val="hybridMultilevel"/>
    <w:tmpl w:val="DED88EEA"/>
    <w:lvl w:ilvl="0" w:tplc="C9AC5E7E">
      <w:start w:val="1"/>
      <w:numFmt w:val="decimal"/>
      <w:pStyle w:val="21"/>
      <w:lvlText w:val="1.%1"/>
      <w:lvlJc w:val="left"/>
      <w:pPr>
        <w:tabs>
          <w:tab w:val="num" w:pos="927"/>
        </w:tabs>
        <w:ind w:firstLine="56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pStyle w:val="3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 w15:restartNumberingAfterBreak="0">
    <w:nsid w:val="5E622525"/>
    <w:multiLevelType w:val="multilevel"/>
    <w:tmpl w:val="E2522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5" w15:restartNumberingAfterBreak="0">
    <w:nsid w:val="5FF8721D"/>
    <w:multiLevelType w:val="hybridMultilevel"/>
    <w:tmpl w:val="06867B98"/>
    <w:lvl w:ilvl="0" w:tplc="3E640BE8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43EE91C4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  <w:rPr>
        <w:rFonts w:cs="Times New Roman"/>
      </w:rPr>
    </w:lvl>
    <w:lvl w:ilvl="2" w:tplc="A3103A0A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EA808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74A08C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2461D0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62EB2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C8009E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DA6E5C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 w15:restartNumberingAfterBreak="0">
    <w:nsid w:val="660F0B7E"/>
    <w:multiLevelType w:val="hybridMultilevel"/>
    <w:tmpl w:val="3BAEEE42"/>
    <w:lvl w:ilvl="0" w:tplc="ABA2F27C">
      <w:start w:val="1"/>
      <w:numFmt w:val="russianLower"/>
      <w:lvlText w:val="%1)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cs="Times New Roman"/>
      </w:rPr>
    </w:lvl>
  </w:abstractNum>
  <w:abstractNum w:abstractNumId="47" w15:restartNumberingAfterBreak="0">
    <w:nsid w:val="68C46E32"/>
    <w:multiLevelType w:val="hybridMultilevel"/>
    <w:tmpl w:val="9DB8040C"/>
    <w:lvl w:ilvl="0" w:tplc="9266F0C6">
      <w:start w:val="1"/>
      <w:numFmt w:val="bullet"/>
      <w:pStyle w:val="NVG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</w:rPr>
    </w:lvl>
    <w:lvl w:ilvl="1" w:tplc="8F9016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616C2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92B29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A0584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12E7CD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20EB4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C608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11C480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C8E56BD"/>
    <w:multiLevelType w:val="multilevel"/>
    <w:tmpl w:val="1BF6F132"/>
    <w:styleLink w:val="22"/>
    <w:lvl w:ilvl="0">
      <w:start w:val="4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>
      <w:start w:val="14"/>
      <w:numFmt w:val="decimal"/>
      <w:lvlText w:val="%1.%2."/>
      <w:lvlJc w:val="left"/>
      <w:pPr>
        <w:ind w:left="2204" w:hanging="360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564" w:hanging="72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3371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731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451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81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531" w:hanging="1800"/>
      </w:pPr>
      <w:rPr>
        <w:rFonts w:cs="Times New Roman"/>
      </w:rPr>
    </w:lvl>
  </w:abstractNum>
  <w:abstractNum w:abstractNumId="49" w15:restartNumberingAfterBreak="0">
    <w:nsid w:val="6D5E7BFA"/>
    <w:multiLevelType w:val="hybridMultilevel"/>
    <w:tmpl w:val="CC8CA8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854D4C"/>
    <w:multiLevelType w:val="hybridMultilevel"/>
    <w:tmpl w:val="CE029854"/>
    <w:lvl w:ilvl="0" w:tplc="EA4E62A6">
      <w:start w:val="1"/>
      <w:numFmt w:val="bullet"/>
      <w:suff w:val="space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 w15:restartNumberingAfterBreak="0">
    <w:nsid w:val="70943F09"/>
    <w:multiLevelType w:val="hybridMultilevel"/>
    <w:tmpl w:val="0876F170"/>
    <w:lvl w:ilvl="0" w:tplc="B9801812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EA683A88">
      <w:start w:val="1"/>
      <w:numFmt w:val="decimal"/>
      <w:pStyle w:val="23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220DCFA">
      <w:start w:val="1"/>
      <w:numFmt w:val="decimal"/>
      <w:pStyle w:val="33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DB6C7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676B6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D6AC6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DAA7A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CBA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9DC65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2" w15:restartNumberingAfterBreak="0">
    <w:nsid w:val="71D00029"/>
    <w:multiLevelType w:val="multilevel"/>
    <w:tmpl w:val="52920C5C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2.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53" w15:restartNumberingAfterBreak="0">
    <w:nsid w:val="7244631C"/>
    <w:multiLevelType w:val="multilevel"/>
    <w:tmpl w:val="E460CDE6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54" w15:restartNumberingAfterBreak="0">
    <w:nsid w:val="72EC0EE6"/>
    <w:multiLevelType w:val="multilevel"/>
    <w:tmpl w:val="7CDA34BE"/>
    <w:styleLink w:val="40"/>
    <w:lvl w:ilvl="0">
      <w:start w:val="1"/>
      <w:numFmt w:val="decimal"/>
      <w:lvlText w:val="%1."/>
      <w:lvlJc w:val="left"/>
      <w:pPr>
        <w:ind w:left="660" w:hanging="6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84" w:hanging="660"/>
      </w:pPr>
      <w:rPr>
        <w:rFonts w:cs="Times New Roman"/>
      </w:rPr>
    </w:lvl>
    <w:lvl w:ilvl="2">
      <w:start w:val="1"/>
      <w:numFmt w:val="decimal"/>
      <w:lvlText w:val="13.2.%3"/>
      <w:lvlJc w:val="left"/>
      <w:pPr>
        <w:ind w:left="100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692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37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0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38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08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92" w:hanging="1800"/>
      </w:pPr>
      <w:rPr>
        <w:rFonts w:cs="Times New Roman"/>
      </w:rPr>
    </w:lvl>
  </w:abstractNum>
  <w:abstractNum w:abstractNumId="55" w15:restartNumberingAfterBreak="0">
    <w:nsid w:val="76DE63B0"/>
    <w:multiLevelType w:val="hybridMultilevel"/>
    <w:tmpl w:val="49CC88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7A249C1"/>
    <w:multiLevelType w:val="multilevel"/>
    <w:tmpl w:val="16EA7958"/>
    <w:lvl w:ilvl="0">
      <w:start w:val="4"/>
      <w:numFmt w:val="decimal"/>
      <w:lvlText w:val="%1."/>
      <w:lvlJc w:val="left"/>
      <w:pPr>
        <w:tabs>
          <w:tab w:val="num" w:pos="0"/>
        </w:tabs>
        <w:ind w:left="660" w:hanging="660"/>
      </w:pPr>
      <w:rPr>
        <w:rFonts w:cs="Times New Roman" w:hint="default"/>
      </w:rPr>
    </w:lvl>
    <w:lvl w:ilvl="1">
      <w:start w:val="15"/>
      <w:numFmt w:val="decimal"/>
      <w:lvlText w:val="%1.%2."/>
      <w:lvlJc w:val="left"/>
      <w:pPr>
        <w:tabs>
          <w:tab w:val="num" w:pos="0"/>
        </w:tabs>
        <w:ind w:left="660" w:hanging="6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firstLine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abstractNum w:abstractNumId="57" w15:restartNumberingAfterBreak="0">
    <w:nsid w:val="78385F6B"/>
    <w:multiLevelType w:val="hybridMultilevel"/>
    <w:tmpl w:val="AE7A1E14"/>
    <w:lvl w:ilvl="0" w:tplc="ABA2F27C">
      <w:start w:val="1"/>
      <w:numFmt w:val="russianLower"/>
      <w:lvlText w:val="%1)"/>
      <w:lvlJc w:val="left"/>
      <w:pPr>
        <w:tabs>
          <w:tab w:val="num" w:pos="2487"/>
        </w:tabs>
        <w:ind w:left="248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-213"/>
        </w:tabs>
        <w:ind w:left="-213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507"/>
        </w:tabs>
        <w:ind w:left="50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227"/>
        </w:tabs>
        <w:ind w:left="122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1947"/>
        </w:tabs>
        <w:ind w:left="194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2667"/>
        </w:tabs>
        <w:ind w:left="266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387"/>
        </w:tabs>
        <w:ind w:left="338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4107"/>
        </w:tabs>
        <w:ind w:left="410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4827"/>
        </w:tabs>
        <w:ind w:left="4827" w:hanging="360"/>
      </w:pPr>
      <w:rPr>
        <w:rFonts w:cs="Times New Roman"/>
      </w:rPr>
    </w:lvl>
  </w:abstractNum>
  <w:abstractNum w:abstractNumId="58" w15:restartNumberingAfterBreak="0">
    <w:nsid w:val="7B14081A"/>
    <w:multiLevelType w:val="hybridMultilevel"/>
    <w:tmpl w:val="E2D8FE42"/>
    <w:lvl w:ilvl="0" w:tplc="27544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6FAC7F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DA827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AD8EB3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B00022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7D6155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45675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46CDFA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24C28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9" w15:restartNumberingAfterBreak="0">
    <w:nsid w:val="7D002BD4"/>
    <w:multiLevelType w:val="multilevel"/>
    <w:tmpl w:val="688E823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4.%2."/>
      <w:lvlJc w:val="left"/>
      <w:pPr>
        <w:tabs>
          <w:tab w:val="num" w:pos="-4920"/>
        </w:tabs>
        <w:ind w:left="8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60" w15:restartNumberingAfterBreak="0">
    <w:nsid w:val="7F367D25"/>
    <w:multiLevelType w:val="hybridMultilevel"/>
    <w:tmpl w:val="B010CA7A"/>
    <w:lvl w:ilvl="0" w:tplc="862A7E3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/>
      </w:rPr>
    </w:lvl>
    <w:lvl w:ilvl="1" w:tplc="7158AF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6885D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08A6A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EF087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152B90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D5E8D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4D0FF5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7106B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</w:num>
  <w:num w:numId="4">
    <w:abstractNumId w:val="3"/>
  </w:num>
  <w:num w:numId="5">
    <w:abstractNumId w:val="2"/>
  </w:num>
  <w:num w:numId="6">
    <w:abstractNumId w:val="0"/>
    <w:lvlOverride w:ilvl="0">
      <w:startOverride w:val="1"/>
    </w:lvlOverride>
  </w:num>
  <w:num w:numId="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</w:num>
  <w:num w:numId="13">
    <w:abstractNumId w:val="5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</w:num>
  <w:num w:numId="21">
    <w:abstractNumId w:val="48"/>
  </w:num>
  <w:num w:numId="22">
    <w:abstractNumId w:val="54"/>
  </w:num>
  <w:num w:numId="23">
    <w:abstractNumId w:val="12"/>
  </w:num>
  <w:num w:numId="24">
    <w:abstractNumId w:val="1"/>
  </w:num>
  <w:num w:numId="25">
    <w:abstractNumId w:val="47"/>
  </w:num>
  <w:num w:numId="26">
    <w:abstractNumId w:val="56"/>
  </w:num>
  <w:num w:numId="27">
    <w:abstractNumId w:val="9"/>
  </w:num>
  <w:num w:numId="28">
    <w:abstractNumId w:val="39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7"/>
  </w:num>
  <w:num w:numId="38">
    <w:abstractNumId w:val="40"/>
  </w:num>
  <w:num w:numId="39">
    <w:abstractNumId w:val="55"/>
  </w:num>
  <w:num w:numId="40">
    <w:abstractNumId w:val="22"/>
  </w:num>
  <w:num w:numId="41">
    <w:abstractNumId w:val="11"/>
  </w:num>
  <w:num w:numId="42">
    <w:abstractNumId w:val="30"/>
  </w:num>
  <w:num w:numId="4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</w:num>
  <w:num w:numId="46">
    <w:abstractNumId w:val="13"/>
  </w:num>
  <w:num w:numId="47">
    <w:abstractNumId w:val="6"/>
  </w:num>
  <w:num w:numId="48">
    <w:abstractNumId w:val="46"/>
  </w:num>
  <w:num w:numId="49">
    <w:abstractNumId w:val="35"/>
  </w:num>
  <w:num w:numId="5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9"/>
  </w:num>
  <w:num w:numId="57">
    <w:abstractNumId w:val="7"/>
  </w:num>
  <w:num w:numId="58">
    <w:abstractNumId w:val="20"/>
  </w:num>
  <w:num w:numId="59">
    <w:abstractNumId w:val="41"/>
  </w:num>
  <w:num w:numId="60">
    <w:abstractNumId w:val="32"/>
  </w:num>
  <w:num w:numId="61">
    <w:abstractNumId w:val="50"/>
  </w:num>
  <w:numIdMacAtCleanup w:val="5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Данилова Светлана Радиковна">
    <w15:presenceInfo w15:providerId="AD" w15:userId="S-1-5-21-438639274-1736676612-2463291260-340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 w:comments="0" w:insDel="0" w:formatting="0" w:inkAnnotations="0"/>
  <w:defaultTabStop w:val="709"/>
  <w:doNotHyphenateCaps/>
  <w:drawingGridHorizontalSpacing w:val="120"/>
  <w:displayHorizontalDrawingGridEvery w:val="2"/>
  <w:characterSpacingControl w:val="doNotCompress"/>
  <w:doNotValidateAgainstSchema/>
  <w:doNotDemarcateInvalidXml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381"/>
    <w:rsid w:val="00001120"/>
    <w:rsid w:val="00004C4D"/>
    <w:rsid w:val="00005277"/>
    <w:rsid w:val="00007D81"/>
    <w:rsid w:val="00010298"/>
    <w:rsid w:val="0001072A"/>
    <w:rsid w:val="000117A6"/>
    <w:rsid w:val="00011A64"/>
    <w:rsid w:val="00011C2B"/>
    <w:rsid w:val="0001247B"/>
    <w:rsid w:val="000130FC"/>
    <w:rsid w:val="00015629"/>
    <w:rsid w:val="0001674E"/>
    <w:rsid w:val="000216EB"/>
    <w:rsid w:val="00024802"/>
    <w:rsid w:val="000248C5"/>
    <w:rsid w:val="00024F0D"/>
    <w:rsid w:val="00025538"/>
    <w:rsid w:val="000303F7"/>
    <w:rsid w:val="000308BD"/>
    <w:rsid w:val="00032598"/>
    <w:rsid w:val="00033C70"/>
    <w:rsid w:val="000363C3"/>
    <w:rsid w:val="00036D90"/>
    <w:rsid w:val="00037AAA"/>
    <w:rsid w:val="00037ADD"/>
    <w:rsid w:val="00037F07"/>
    <w:rsid w:val="0004320F"/>
    <w:rsid w:val="00043916"/>
    <w:rsid w:val="0004532B"/>
    <w:rsid w:val="00045F01"/>
    <w:rsid w:val="0004631A"/>
    <w:rsid w:val="00046990"/>
    <w:rsid w:val="00046EB4"/>
    <w:rsid w:val="00051737"/>
    <w:rsid w:val="00052022"/>
    <w:rsid w:val="00052343"/>
    <w:rsid w:val="000526C1"/>
    <w:rsid w:val="00052832"/>
    <w:rsid w:val="00057786"/>
    <w:rsid w:val="000601AF"/>
    <w:rsid w:val="00060C60"/>
    <w:rsid w:val="00062EB2"/>
    <w:rsid w:val="000639E6"/>
    <w:rsid w:val="00063B9C"/>
    <w:rsid w:val="000654CF"/>
    <w:rsid w:val="00067570"/>
    <w:rsid w:val="00067E2D"/>
    <w:rsid w:val="00071236"/>
    <w:rsid w:val="00072719"/>
    <w:rsid w:val="00072F0F"/>
    <w:rsid w:val="000744F7"/>
    <w:rsid w:val="00074C2F"/>
    <w:rsid w:val="000761CF"/>
    <w:rsid w:val="000843C8"/>
    <w:rsid w:val="00084A72"/>
    <w:rsid w:val="00085B08"/>
    <w:rsid w:val="00086A87"/>
    <w:rsid w:val="00087837"/>
    <w:rsid w:val="00091420"/>
    <w:rsid w:val="000914EF"/>
    <w:rsid w:val="00093B88"/>
    <w:rsid w:val="00093EB4"/>
    <w:rsid w:val="00094934"/>
    <w:rsid w:val="00095816"/>
    <w:rsid w:val="00096697"/>
    <w:rsid w:val="00097937"/>
    <w:rsid w:val="00097980"/>
    <w:rsid w:val="000A0356"/>
    <w:rsid w:val="000A3BD2"/>
    <w:rsid w:val="000B1240"/>
    <w:rsid w:val="000B1A97"/>
    <w:rsid w:val="000B7D0A"/>
    <w:rsid w:val="000C1E13"/>
    <w:rsid w:val="000C3201"/>
    <w:rsid w:val="000C32FE"/>
    <w:rsid w:val="000C34A8"/>
    <w:rsid w:val="000C3616"/>
    <w:rsid w:val="000C4988"/>
    <w:rsid w:val="000C765D"/>
    <w:rsid w:val="000D139C"/>
    <w:rsid w:val="000D13E6"/>
    <w:rsid w:val="000D308A"/>
    <w:rsid w:val="000D3A2D"/>
    <w:rsid w:val="000D4A1B"/>
    <w:rsid w:val="000D4A8E"/>
    <w:rsid w:val="000D5B73"/>
    <w:rsid w:val="000D66D0"/>
    <w:rsid w:val="000D7595"/>
    <w:rsid w:val="000E0F30"/>
    <w:rsid w:val="000E0F4A"/>
    <w:rsid w:val="000E225C"/>
    <w:rsid w:val="000E267C"/>
    <w:rsid w:val="000E2C45"/>
    <w:rsid w:val="000E4073"/>
    <w:rsid w:val="000E4E8B"/>
    <w:rsid w:val="000E6C4F"/>
    <w:rsid w:val="000E730E"/>
    <w:rsid w:val="000E7E48"/>
    <w:rsid w:val="000F11C5"/>
    <w:rsid w:val="000F1AE9"/>
    <w:rsid w:val="000F20D4"/>
    <w:rsid w:val="000F2D39"/>
    <w:rsid w:val="000F4342"/>
    <w:rsid w:val="000F54D8"/>
    <w:rsid w:val="000F565D"/>
    <w:rsid w:val="000F63D8"/>
    <w:rsid w:val="000F67FE"/>
    <w:rsid w:val="00101D35"/>
    <w:rsid w:val="00101EF7"/>
    <w:rsid w:val="001042BC"/>
    <w:rsid w:val="001062D3"/>
    <w:rsid w:val="00107EA1"/>
    <w:rsid w:val="001152C6"/>
    <w:rsid w:val="001169BE"/>
    <w:rsid w:val="001209D6"/>
    <w:rsid w:val="0012112F"/>
    <w:rsid w:val="00121BEB"/>
    <w:rsid w:val="00122A9C"/>
    <w:rsid w:val="0012333B"/>
    <w:rsid w:val="0012409F"/>
    <w:rsid w:val="00124A3E"/>
    <w:rsid w:val="00124BA5"/>
    <w:rsid w:val="001254DC"/>
    <w:rsid w:val="00125E42"/>
    <w:rsid w:val="00126362"/>
    <w:rsid w:val="00130B97"/>
    <w:rsid w:val="00131A6B"/>
    <w:rsid w:val="00131AE8"/>
    <w:rsid w:val="00132517"/>
    <w:rsid w:val="00133663"/>
    <w:rsid w:val="0013530B"/>
    <w:rsid w:val="001357B4"/>
    <w:rsid w:val="00141CF2"/>
    <w:rsid w:val="00142E75"/>
    <w:rsid w:val="00146F13"/>
    <w:rsid w:val="001478B0"/>
    <w:rsid w:val="00150010"/>
    <w:rsid w:val="00151292"/>
    <w:rsid w:val="00151AE9"/>
    <w:rsid w:val="00152AF5"/>
    <w:rsid w:val="00153C4C"/>
    <w:rsid w:val="00156021"/>
    <w:rsid w:val="00157181"/>
    <w:rsid w:val="001575F0"/>
    <w:rsid w:val="00160896"/>
    <w:rsid w:val="00160F9E"/>
    <w:rsid w:val="00162AD0"/>
    <w:rsid w:val="00165175"/>
    <w:rsid w:val="00166EB2"/>
    <w:rsid w:val="0016775C"/>
    <w:rsid w:val="00171005"/>
    <w:rsid w:val="00171687"/>
    <w:rsid w:val="00172203"/>
    <w:rsid w:val="00174EF6"/>
    <w:rsid w:val="00175BD4"/>
    <w:rsid w:val="00181AFB"/>
    <w:rsid w:val="001823F9"/>
    <w:rsid w:val="00185B13"/>
    <w:rsid w:val="00187DA0"/>
    <w:rsid w:val="00192A39"/>
    <w:rsid w:val="00192C7A"/>
    <w:rsid w:val="00193592"/>
    <w:rsid w:val="001939A5"/>
    <w:rsid w:val="00193A44"/>
    <w:rsid w:val="0019771E"/>
    <w:rsid w:val="00197D5C"/>
    <w:rsid w:val="00197EB9"/>
    <w:rsid w:val="001A04B6"/>
    <w:rsid w:val="001A19C8"/>
    <w:rsid w:val="001A2099"/>
    <w:rsid w:val="001A326C"/>
    <w:rsid w:val="001A4252"/>
    <w:rsid w:val="001A6952"/>
    <w:rsid w:val="001B5DB1"/>
    <w:rsid w:val="001C0A62"/>
    <w:rsid w:val="001C11F5"/>
    <w:rsid w:val="001C1765"/>
    <w:rsid w:val="001C243D"/>
    <w:rsid w:val="001C364D"/>
    <w:rsid w:val="001C3A30"/>
    <w:rsid w:val="001C3E28"/>
    <w:rsid w:val="001C3E63"/>
    <w:rsid w:val="001C3EF2"/>
    <w:rsid w:val="001C4338"/>
    <w:rsid w:val="001C4CAA"/>
    <w:rsid w:val="001C5861"/>
    <w:rsid w:val="001C65B7"/>
    <w:rsid w:val="001D0545"/>
    <w:rsid w:val="001D0618"/>
    <w:rsid w:val="001D1C0E"/>
    <w:rsid w:val="001D3557"/>
    <w:rsid w:val="001D3AD4"/>
    <w:rsid w:val="001D3B34"/>
    <w:rsid w:val="001D46CF"/>
    <w:rsid w:val="001D5105"/>
    <w:rsid w:val="001D7CEE"/>
    <w:rsid w:val="001D7ECA"/>
    <w:rsid w:val="001E1C32"/>
    <w:rsid w:val="001E2332"/>
    <w:rsid w:val="001E3AB8"/>
    <w:rsid w:val="001E6D96"/>
    <w:rsid w:val="001E6E81"/>
    <w:rsid w:val="001E7011"/>
    <w:rsid w:val="001E74D6"/>
    <w:rsid w:val="001F03FA"/>
    <w:rsid w:val="001F6098"/>
    <w:rsid w:val="001F7D73"/>
    <w:rsid w:val="00201C53"/>
    <w:rsid w:val="00204B1B"/>
    <w:rsid w:val="0020736F"/>
    <w:rsid w:val="00210B41"/>
    <w:rsid w:val="00211E37"/>
    <w:rsid w:val="0021236C"/>
    <w:rsid w:val="00212F3A"/>
    <w:rsid w:val="0021533C"/>
    <w:rsid w:val="002164AF"/>
    <w:rsid w:val="00216524"/>
    <w:rsid w:val="00217903"/>
    <w:rsid w:val="00217FB0"/>
    <w:rsid w:val="00220053"/>
    <w:rsid w:val="00225466"/>
    <w:rsid w:val="00225611"/>
    <w:rsid w:val="00226F5F"/>
    <w:rsid w:val="00230A81"/>
    <w:rsid w:val="00231D3B"/>
    <w:rsid w:val="002359BA"/>
    <w:rsid w:val="002360D5"/>
    <w:rsid w:val="00236EDA"/>
    <w:rsid w:val="00237D50"/>
    <w:rsid w:val="00242FA1"/>
    <w:rsid w:val="0024370F"/>
    <w:rsid w:val="0024483D"/>
    <w:rsid w:val="00244D7B"/>
    <w:rsid w:val="00245225"/>
    <w:rsid w:val="00246016"/>
    <w:rsid w:val="0024645B"/>
    <w:rsid w:val="00246F87"/>
    <w:rsid w:val="00254D08"/>
    <w:rsid w:val="002558D4"/>
    <w:rsid w:val="00257A2A"/>
    <w:rsid w:val="00260336"/>
    <w:rsid w:val="0026157A"/>
    <w:rsid w:val="002629FA"/>
    <w:rsid w:val="002659AC"/>
    <w:rsid w:val="00265A0D"/>
    <w:rsid w:val="002668C1"/>
    <w:rsid w:val="002679C6"/>
    <w:rsid w:val="00270506"/>
    <w:rsid w:val="00270CEE"/>
    <w:rsid w:val="00273748"/>
    <w:rsid w:val="002745F1"/>
    <w:rsid w:val="00277A83"/>
    <w:rsid w:val="00286F53"/>
    <w:rsid w:val="0028782F"/>
    <w:rsid w:val="00287EB5"/>
    <w:rsid w:val="00290054"/>
    <w:rsid w:val="002902D2"/>
    <w:rsid w:val="00290A5A"/>
    <w:rsid w:val="00292501"/>
    <w:rsid w:val="00292F0D"/>
    <w:rsid w:val="0029386B"/>
    <w:rsid w:val="002969E7"/>
    <w:rsid w:val="00297D0B"/>
    <w:rsid w:val="002A1AC4"/>
    <w:rsid w:val="002A1FD7"/>
    <w:rsid w:val="002A27CA"/>
    <w:rsid w:val="002A2C66"/>
    <w:rsid w:val="002A6AC7"/>
    <w:rsid w:val="002A72DB"/>
    <w:rsid w:val="002B0AB2"/>
    <w:rsid w:val="002B0AE5"/>
    <w:rsid w:val="002B0FEC"/>
    <w:rsid w:val="002B1164"/>
    <w:rsid w:val="002B12F0"/>
    <w:rsid w:val="002B2144"/>
    <w:rsid w:val="002B2355"/>
    <w:rsid w:val="002B37EC"/>
    <w:rsid w:val="002B7C41"/>
    <w:rsid w:val="002C004D"/>
    <w:rsid w:val="002C1224"/>
    <w:rsid w:val="002C136B"/>
    <w:rsid w:val="002C3546"/>
    <w:rsid w:val="002C35D3"/>
    <w:rsid w:val="002C421C"/>
    <w:rsid w:val="002C4461"/>
    <w:rsid w:val="002C61BD"/>
    <w:rsid w:val="002C6820"/>
    <w:rsid w:val="002C6FED"/>
    <w:rsid w:val="002D2632"/>
    <w:rsid w:val="002D4267"/>
    <w:rsid w:val="002D4626"/>
    <w:rsid w:val="002D62CA"/>
    <w:rsid w:val="002D7652"/>
    <w:rsid w:val="002E618A"/>
    <w:rsid w:val="002E67F7"/>
    <w:rsid w:val="002E6898"/>
    <w:rsid w:val="002E7B90"/>
    <w:rsid w:val="002F1252"/>
    <w:rsid w:val="002F1269"/>
    <w:rsid w:val="002F1845"/>
    <w:rsid w:val="002F1EEB"/>
    <w:rsid w:val="002F40E2"/>
    <w:rsid w:val="002F4AF0"/>
    <w:rsid w:val="002F58B3"/>
    <w:rsid w:val="00300365"/>
    <w:rsid w:val="00301136"/>
    <w:rsid w:val="00301200"/>
    <w:rsid w:val="0030150F"/>
    <w:rsid w:val="00302C47"/>
    <w:rsid w:val="0030411C"/>
    <w:rsid w:val="00305B14"/>
    <w:rsid w:val="00306341"/>
    <w:rsid w:val="00307DE9"/>
    <w:rsid w:val="003120D2"/>
    <w:rsid w:val="00312EAF"/>
    <w:rsid w:val="00313048"/>
    <w:rsid w:val="00313614"/>
    <w:rsid w:val="00322CC0"/>
    <w:rsid w:val="00324E99"/>
    <w:rsid w:val="00324F40"/>
    <w:rsid w:val="0032536B"/>
    <w:rsid w:val="003260BE"/>
    <w:rsid w:val="0032672B"/>
    <w:rsid w:val="0033198C"/>
    <w:rsid w:val="00331DA2"/>
    <w:rsid w:val="003329DF"/>
    <w:rsid w:val="00332BF2"/>
    <w:rsid w:val="00332F6D"/>
    <w:rsid w:val="003340C5"/>
    <w:rsid w:val="0033493C"/>
    <w:rsid w:val="00336016"/>
    <w:rsid w:val="00341955"/>
    <w:rsid w:val="003454CE"/>
    <w:rsid w:val="0034775A"/>
    <w:rsid w:val="00347F13"/>
    <w:rsid w:val="003500A6"/>
    <w:rsid w:val="00350766"/>
    <w:rsid w:val="00353D9F"/>
    <w:rsid w:val="00357E8E"/>
    <w:rsid w:val="00362309"/>
    <w:rsid w:val="003646BC"/>
    <w:rsid w:val="00365383"/>
    <w:rsid w:val="003660A4"/>
    <w:rsid w:val="0036721C"/>
    <w:rsid w:val="00370EBF"/>
    <w:rsid w:val="00372BF0"/>
    <w:rsid w:val="00373939"/>
    <w:rsid w:val="00373C94"/>
    <w:rsid w:val="00374339"/>
    <w:rsid w:val="00374BD0"/>
    <w:rsid w:val="003759ED"/>
    <w:rsid w:val="0037635D"/>
    <w:rsid w:val="0038099E"/>
    <w:rsid w:val="003813C3"/>
    <w:rsid w:val="003813C6"/>
    <w:rsid w:val="003834DA"/>
    <w:rsid w:val="003862AA"/>
    <w:rsid w:val="00391D72"/>
    <w:rsid w:val="00393739"/>
    <w:rsid w:val="00394A67"/>
    <w:rsid w:val="00395668"/>
    <w:rsid w:val="00395926"/>
    <w:rsid w:val="00396B5C"/>
    <w:rsid w:val="00397FE3"/>
    <w:rsid w:val="003A13A4"/>
    <w:rsid w:val="003A2FB9"/>
    <w:rsid w:val="003A70ED"/>
    <w:rsid w:val="003B0CDF"/>
    <w:rsid w:val="003B112C"/>
    <w:rsid w:val="003B1BD2"/>
    <w:rsid w:val="003B3C18"/>
    <w:rsid w:val="003B5778"/>
    <w:rsid w:val="003B6704"/>
    <w:rsid w:val="003B7428"/>
    <w:rsid w:val="003B7EAB"/>
    <w:rsid w:val="003C2860"/>
    <w:rsid w:val="003C3E51"/>
    <w:rsid w:val="003C4148"/>
    <w:rsid w:val="003D07E5"/>
    <w:rsid w:val="003D1B7A"/>
    <w:rsid w:val="003D2EBB"/>
    <w:rsid w:val="003D5C99"/>
    <w:rsid w:val="003D67D1"/>
    <w:rsid w:val="003D6D2B"/>
    <w:rsid w:val="003E1223"/>
    <w:rsid w:val="003E1286"/>
    <w:rsid w:val="003E3BC8"/>
    <w:rsid w:val="003E450E"/>
    <w:rsid w:val="003E466E"/>
    <w:rsid w:val="003E4744"/>
    <w:rsid w:val="003E4844"/>
    <w:rsid w:val="003E5B32"/>
    <w:rsid w:val="003E6EB0"/>
    <w:rsid w:val="003F1309"/>
    <w:rsid w:val="003F3790"/>
    <w:rsid w:val="003F381E"/>
    <w:rsid w:val="003F5351"/>
    <w:rsid w:val="003F72C0"/>
    <w:rsid w:val="00400B0A"/>
    <w:rsid w:val="004023E6"/>
    <w:rsid w:val="00403168"/>
    <w:rsid w:val="0040351C"/>
    <w:rsid w:val="00404D19"/>
    <w:rsid w:val="00405352"/>
    <w:rsid w:val="00405904"/>
    <w:rsid w:val="00405F3A"/>
    <w:rsid w:val="004066C6"/>
    <w:rsid w:val="00406ADC"/>
    <w:rsid w:val="004071F7"/>
    <w:rsid w:val="00407651"/>
    <w:rsid w:val="004078D9"/>
    <w:rsid w:val="00411A00"/>
    <w:rsid w:val="0041486D"/>
    <w:rsid w:val="00414A4F"/>
    <w:rsid w:val="00414F1D"/>
    <w:rsid w:val="004206F0"/>
    <w:rsid w:val="00421B42"/>
    <w:rsid w:val="004247B5"/>
    <w:rsid w:val="0042487F"/>
    <w:rsid w:val="00425E84"/>
    <w:rsid w:val="00427522"/>
    <w:rsid w:val="00430891"/>
    <w:rsid w:val="004316B3"/>
    <w:rsid w:val="004344CD"/>
    <w:rsid w:val="00434F68"/>
    <w:rsid w:val="00436AA3"/>
    <w:rsid w:val="00441C2F"/>
    <w:rsid w:val="00443377"/>
    <w:rsid w:val="00444C27"/>
    <w:rsid w:val="00446A92"/>
    <w:rsid w:val="00452D90"/>
    <w:rsid w:val="004540D3"/>
    <w:rsid w:val="00454309"/>
    <w:rsid w:val="00454E3D"/>
    <w:rsid w:val="004553A2"/>
    <w:rsid w:val="00455D16"/>
    <w:rsid w:val="004570CA"/>
    <w:rsid w:val="0045764A"/>
    <w:rsid w:val="004606AB"/>
    <w:rsid w:val="00461F4A"/>
    <w:rsid w:val="00462788"/>
    <w:rsid w:val="00462DC1"/>
    <w:rsid w:val="00463055"/>
    <w:rsid w:val="00464899"/>
    <w:rsid w:val="00470997"/>
    <w:rsid w:val="00472E24"/>
    <w:rsid w:val="00473176"/>
    <w:rsid w:val="00474C1C"/>
    <w:rsid w:val="004771F8"/>
    <w:rsid w:val="00477B7A"/>
    <w:rsid w:val="004801B5"/>
    <w:rsid w:val="004813D9"/>
    <w:rsid w:val="00485804"/>
    <w:rsid w:val="004865C0"/>
    <w:rsid w:val="00486DCC"/>
    <w:rsid w:val="0048760C"/>
    <w:rsid w:val="004921F2"/>
    <w:rsid w:val="004941B0"/>
    <w:rsid w:val="0049739E"/>
    <w:rsid w:val="004A00DB"/>
    <w:rsid w:val="004A24A5"/>
    <w:rsid w:val="004A261B"/>
    <w:rsid w:val="004A358E"/>
    <w:rsid w:val="004A5A33"/>
    <w:rsid w:val="004A64FB"/>
    <w:rsid w:val="004B3D83"/>
    <w:rsid w:val="004B4003"/>
    <w:rsid w:val="004B450D"/>
    <w:rsid w:val="004B76FE"/>
    <w:rsid w:val="004C4A19"/>
    <w:rsid w:val="004D1027"/>
    <w:rsid w:val="004D22D3"/>
    <w:rsid w:val="004D4609"/>
    <w:rsid w:val="004D47B8"/>
    <w:rsid w:val="004E0286"/>
    <w:rsid w:val="004E200D"/>
    <w:rsid w:val="004E20AC"/>
    <w:rsid w:val="004E4622"/>
    <w:rsid w:val="004E5692"/>
    <w:rsid w:val="004F040D"/>
    <w:rsid w:val="004F0CFB"/>
    <w:rsid w:val="004F1611"/>
    <w:rsid w:val="004F2DD9"/>
    <w:rsid w:val="004F3021"/>
    <w:rsid w:val="004F4161"/>
    <w:rsid w:val="004F4DEE"/>
    <w:rsid w:val="004F5845"/>
    <w:rsid w:val="004F6155"/>
    <w:rsid w:val="004F6A4F"/>
    <w:rsid w:val="004F7BBB"/>
    <w:rsid w:val="00501943"/>
    <w:rsid w:val="005023AC"/>
    <w:rsid w:val="00502581"/>
    <w:rsid w:val="00502794"/>
    <w:rsid w:val="00503463"/>
    <w:rsid w:val="00503A76"/>
    <w:rsid w:val="00503CAA"/>
    <w:rsid w:val="00505983"/>
    <w:rsid w:val="00506C4E"/>
    <w:rsid w:val="00507156"/>
    <w:rsid w:val="00507A44"/>
    <w:rsid w:val="00507E80"/>
    <w:rsid w:val="00510647"/>
    <w:rsid w:val="00511896"/>
    <w:rsid w:val="0051519B"/>
    <w:rsid w:val="005156F6"/>
    <w:rsid w:val="005157AB"/>
    <w:rsid w:val="00516C8C"/>
    <w:rsid w:val="00523311"/>
    <w:rsid w:val="00523482"/>
    <w:rsid w:val="00524645"/>
    <w:rsid w:val="005251A8"/>
    <w:rsid w:val="00525C27"/>
    <w:rsid w:val="005260DE"/>
    <w:rsid w:val="005263E2"/>
    <w:rsid w:val="00531BCD"/>
    <w:rsid w:val="005322FD"/>
    <w:rsid w:val="00532D0D"/>
    <w:rsid w:val="005336A4"/>
    <w:rsid w:val="005342FA"/>
    <w:rsid w:val="00534EBD"/>
    <w:rsid w:val="0053503F"/>
    <w:rsid w:val="00536788"/>
    <w:rsid w:val="00536957"/>
    <w:rsid w:val="005374C8"/>
    <w:rsid w:val="0053758B"/>
    <w:rsid w:val="0054159C"/>
    <w:rsid w:val="005428E7"/>
    <w:rsid w:val="00542C44"/>
    <w:rsid w:val="005463EE"/>
    <w:rsid w:val="00546B9B"/>
    <w:rsid w:val="00546F96"/>
    <w:rsid w:val="0054706B"/>
    <w:rsid w:val="005505B6"/>
    <w:rsid w:val="00552FD6"/>
    <w:rsid w:val="00553648"/>
    <w:rsid w:val="00553B40"/>
    <w:rsid w:val="00554887"/>
    <w:rsid w:val="005557D0"/>
    <w:rsid w:val="005579FE"/>
    <w:rsid w:val="00560A3B"/>
    <w:rsid w:val="00561446"/>
    <w:rsid w:val="005618BF"/>
    <w:rsid w:val="00562A28"/>
    <w:rsid w:val="00564C82"/>
    <w:rsid w:val="00566F8F"/>
    <w:rsid w:val="00573D0C"/>
    <w:rsid w:val="00577743"/>
    <w:rsid w:val="0057792E"/>
    <w:rsid w:val="00580371"/>
    <w:rsid w:val="00580C8F"/>
    <w:rsid w:val="005879A3"/>
    <w:rsid w:val="005917C5"/>
    <w:rsid w:val="0059206E"/>
    <w:rsid w:val="005955EA"/>
    <w:rsid w:val="00595A73"/>
    <w:rsid w:val="005A14B2"/>
    <w:rsid w:val="005A1D72"/>
    <w:rsid w:val="005A2374"/>
    <w:rsid w:val="005A2FE6"/>
    <w:rsid w:val="005A4197"/>
    <w:rsid w:val="005A4EAA"/>
    <w:rsid w:val="005A6B75"/>
    <w:rsid w:val="005A7735"/>
    <w:rsid w:val="005B0AB8"/>
    <w:rsid w:val="005B2C4C"/>
    <w:rsid w:val="005B34E7"/>
    <w:rsid w:val="005B4112"/>
    <w:rsid w:val="005C0730"/>
    <w:rsid w:val="005C2DEE"/>
    <w:rsid w:val="005C351D"/>
    <w:rsid w:val="005C3DB0"/>
    <w:rsid w:val="005C4007"/>
    <w:rsid w:val="005C50E5"/>
    <w:rsid w:val="005C53C6"/>
    <w:rsid w:val="005C557E"/>
    <w:rsid w:val="005C66AF"/>
    <w:rsid w:val="005C73CC"/>
    <w:rsid w:val="005D0844"/>
    <w:rsid w:val="005D17F9"/>
    <w:rsid w:val="005D3B78"/>
    <w:rsid w:val="005D5286"/>
    <w:rsid w:val="005D5C6D"/>
    <w:rsid w:val="005D6569"/>
    <w:rsid w:val="005D7C5D"/>
    <w:rsid w:val="005E005C"/>
    <w:rsid w:val="005E181D"/>
    <w:rsid w:val="005E1D3A"/>
    <w:rsid w:val="005E33A6"/>
    <w:rsid w:val="005E38CA"/>
    <w:rsid w:val="005E4914"/>
    <w:rsid w:val="005E5250"/>
    <w:rsid w:val="005E5A73"/>
    <w:rsid w:val="005E703D"/>
    <w:rsid w:val="005E7A98"/>
    <w:rsid w:val="005F143B"/>
    <w:rsid w:val="005F1CE9"/>
    <w:rsid w:val="005F1E3C"/>
    <w:rsid w:val="005F3C4E"/>
    <w:rsid w:val="005F3CE7"/>
    <w:rsid w:val="005F4457"/>
    <w:rsid w:val="005F4D6D"/>
    <w:rsid w:val="00603072"/>
    <w:rsid w:val="006032BB"/>
    <w:rsid w:val="00603344"/>
    <w:rsid w:val="00603B40"/>
    <w:rsid w:val="00605AC0"/>
    <w:rsid w:val="00605E47"/>
    <w:rsid w:val="00606417"/>
    <w:rsid w:val="00606DBF"/>
    <w:rsid w:val="00607105"/>
    <w:rsid w:val="00607D61"/>
    <w:rsid w:val="006111EC"/>
    <w:rsid w:val="00613AA1"/>
    <w:rsid w:val="00613B0A"/>
    <w:rsid w:val="00614BA6"/>
    <w:rsid w:val="00614F2A"/>
    <w:rsid w:val="00615466"/>
    <w:rsid w:val="00617A8C"/>
    <w:rsid w:val="00620E27"/>
    <w:rsid w:val="0062114C"/>
    <w:rsid w:val="00626E9A"/>
    <w:rsid w:val="00630D78"/>
    <w:rsid w:val="00631365"/>
    <w:rsid w:val="0063147D"/>
    <w:rsid w:val="006314BE"/>
    <w:rsid w:val="00632743"/>
    <w:rsid w:val="00632F58"/>
    <w:rsid w:val="0063306C"/>
    <w:rsid w:val="0063454E"/>
    <w:rsid w:val="00634787"/>
    <w:rsid w:val="00635826"/>
    <w:rsid w:val="00637A97"/>
    <w:rsid w:val="00640919"/>
    <w:rsid w:val="00641293"/>
    <w:rsid w:val="006415CC"/>
    <w:rsid w:val="00641C9A"/>
    <w:rsid w:val="00642B61"/>
    <w:rsid w:val="00643117"/>
    <w:rsid w:val="00653DCE"/>
    <w:rsid w:val="006558A3"/>
    <w:rsid w:val="0066123D"/>
    <w:rsid w:val="006625AF"/>
    <w:rsid w:val="006650C7"/>
    <w:rsid w:val="006670B5"/>
    <w:rsid w:val="00667DAB"/>
    <w:rsid w:val="0067087F"/>
    <w:rsid w:val="006711B1"/>
    <w:rsid w:val="00672950"/>
    <w:rsid w:val="00672A48"/>
    <w:rsid w:val="0067547B"/>
    <w:rsid w:val="006754EE"/>
    <w:rsid w:val="006802CD"/>
    <w:rsid w:val="0068032A"/>
    <w:rsid w:val="00680766"/>
    <w:rsid w:val="0068088D"/>
    <w:rsid w:val="00681233"/>
    <w:rsid w:val="00683771"/>
    <w:rsid w:val="00685598"/>
    <w:rsid w:val="006862E5"/>
    <w:rsid w:val="00694071"/>
    <w:rsid w:val="00694692"/>
    <w:rsid w:val="006953A4"/>
    <w:rsid w:val="00695FE3"/>
    <w:rsid w:val="006A1513"/>
    <w:rsid w:val="006A3862"/>
    <w:rsid w:val="006A3960"/>
    <w:rsid w:val="006A5A96"/>
    <w:rsid w:val="006B0D4E"/>
    <w:rsid w:val="006B107E"/>
    <w:rsid w:val="006B3239"/>
    <w:rsid w:val="006B3F81"/>
    <w:rsid w:val="006B7595"/>
    <w:rsid w:val="006C0202"/>
    <w:rsid w:val="006C0E43"/>
    <w:rsid w:val="006C5924"/>
    <w:rsid w:val="006D0DFB"/>
    <w:rsid w:val="006D145D"/>
    <w:rsid w:val="006D7998"/>
    <w:rsid w:val="006E0D66"/>
    <w:rsid w:val="006E5C58"/>
    <w:rsid w:val="006E64BD"/>
    <w:rsid w:val="006F4B8E"/>
    <w:rsid w:val="006F54AF"/>
    <w:rsid w:val="006F562F"/>
    <w:rsid w:val="006F7047"/>
    <w:rsid w:val="006F7B1C"/>
    <w:rsid w:val="007006EC"/>
    <w:rsid w:val="007016DA"/>
    <w:rsid w:val="00701885"/>
    <w:rsid w:val="007028A8"/>
    <w:rsid w:val="00702904"/>
    <w:rsid w:val="00703932"/>
    <w:rsid w:val="007051C3"/>
    <w:rsid w:val="00706B88"/>
    <w:rsid w:val="00710B85"/>
    <w:rsid w:val="00711D81"/>
    <w:rsid w:val="00714C58"/>
    <w:rsid w:val="00717BCC"/>
    <w:rsid w:val="00717CE0"/>
    <w:rsid w:val="00722EA1"/>
    <w:rsid w:val="0072401A"/>
    <w:rsid w:val="0072546D"/>
    <w:rsid w:val="007267A2"/>
    <w:rsid w:val="00727B9F"/>
    <w:rsid w:val="00732B6C"/>
    <w:rsid w:val="00732F7A"/>
    <w:rsid w:val="00735D35"/>
    <w:rsid w:val="007367BE"/>
    <w:rsid w:val="00736881"/>
    <w:rsid w:val="0073792E"/>
    <w:rsid w:val="00740D2B"/>
    <w:rsid w:val="00740F00"/>
    <w:rsid w:val="00740FE2"/>
    <w:rsid w:val="00742235"/>
    <w:rsid w:val="00742460"/>
    <w:rsid w:val="00742716"/>
    <w:rsid w:val="007431C5"/>
    <w:rsid w:val="007431EB"/>
    <w:rsid w:val="00743A77"/>
    <w:rsid w:val="0074423C"/>
    <w:rsid w:val="007446C6"/>
    <w:rsid w:val="007463AA"/>
    <w:rsid w:val="00750048"/>
    <w:rsid w:val="007509F0"/>
    <w:rsid w:val="00750A41"/>
    <w:rsid w:val="007519BE"/>
    <w:rsid w:val="007524E0"/>
    <w:rsid w:val="00752CC7"/>
    <w:rsid w:val="007557F1"/>
    <w:rsid w:val="00756381"/>
    <w:rsid w:val="0076087D"/>
    <w:rsid w:val="00760D28"/>
    <w:rsid w:val="0076111A"/>
    <w:rsid w:val="00761657"/>
    <w:rsid w:val="00761D89"/>
    <w:rsid w:val="007630F6"/>
    <w:rsid w:val="00763950"/>
    <w:rsid w:val="00766123"/>
    <w:rsid w:val="0076614A"/>
    <w:rsid w:val="007663F6"/>
    <w:rsid w:val="00766C12"/>
    <w:rsid w:val="0077089C"/>
    <w:rsid w:val="00771AF6"/>
    <w:rsid w:val="0077228E"/>
    <w:rsid w:val="00773655"/>
    <w:rsid w:val="00776AFE"/>
    <w:rsid w:val="00777070"/>
    <w:rsid w:val="0078066C"/>
    <w:rsid w:val="00781315"/>
    <w:rsid w:val="00781CFB"/>
    <w:rsid w:val="00782068"/>
    <w:rsid w:val="00782B65"/>
    <w:rsid w:val="00782FC7"/>
    <w:rsid w:val="00783AB6"/>
    <w:rsid w:val="00785C95"/>
    <w:rsid w:val="00787FDC"/>
    <w:rsid w:val="00791DBF"/>
    <w:rsid w:val="00793D2B"/>
    <w:rsid w:val="00795C83"/>
    <w:rsid w:val="0079680E"/>
    <w:rsid w:val="00797CB8"/>
    <w:rsid w:val="007A1783"/>
    <w:rsid w:val="007A2AFF"/>
    <w:rsid w:val="007A3645"/>
    <w:rsid w:val="007A37BA"/>
    <w:rsid w:val="007A4808"/>
    <w:rsid w:val="007A503E"/>
    <w:rsid w:val="007A52B9"/>
    <w:rsid w:val="007A5805"/>
    <w:rsid w:val="007A601C"/>
    <w:rsid w:val="007A63F1"/>
    <w:rsid w:val="007A6FA9"/>
    <w:rsid w:val="007B1232"/>
    <w:rsid w:val="007B2712"/>
    <w:rsid w:val="007B2F49"/>
    <w:rsid w:val="007B5104"/>
    <w:rsid w:val="007B5DA4"/>
    <w:rsid w:val="007B6CB2"/>
    <w:rsid w:val="007B7207"/>
    <w:rsid w:val="007B7A73"/>
    <w:rsid w:val="007C1332"/>
    <w:rsid w:val="007C1B1A"/>
    <w:rsid w:val="007C2AE4"/>
    <w:rsid w:val="007C2DA6"/>
    <w:rsid w:val="007C47EF"/>
    <w:rsid w:val="007C640F"/>
    <w:rsid w:val="007C6590"/>
    <w:rsid w:val="007D15E8"/>
    <w:rsid w:val="007D1628"/>
    <w:rsid w:val="007D304E"/>
    <w:rsid w:val="007D30D7"/>
    <w:rsid w:val="007D3C13"/>
    <w:rsid w:val="007D5408"/>
    <w:rsid w:val="007D5A8C"/>
    <w:rsid w:val="007E009A"/>
    <w:rsid w:val="007E2D4D"/>
    <w:rsid w:val="007E35C2"/>
    <w:rsid w:val="007E398D"/>
    <w:rsid w:val="007E3B08"/>
    <w:rsid w:val="007E3F5B"/>
    <w:rsid w:val="007E4735"/>
    <w:rsid w:val="007E5EEC"/>
    <w:rsid w:val="007E6749"/>
    <w:rsid w:val="007E7648"/>
    <w:rsid w:val="007F0002"/>
    <w:rsid w:val="007F0082"/>
    <w:rsid w:val="007F01FC"/>
    <w:rsid w:val="007F0666"/>
    <w:rsid w:val="007F2BC2"/>
    <w:rsid w:val="007F35AC"/>
    <w:rsid w:val="007F3A25"/>
    <w:rsid w:val="007F49CE"/>
    <w:rsid w:val="007F5CEB"/>
    <w:rsid w:val="007F6825"/>
    <w:rsid w:val="008033B3"/>
    <w:rsid w:val="0080568B"/>
    <w:rsid w:val="00806048"/>
    <w:rsid w:val="00806B06"/>
    <w:rsid w:val="008105C6"/>
    <w:rsid w:val="008106D6"/>
    <w:rsid w:val="0081175A"/>
    <w:rsid w:val="008130CD"/>
    <w:rsid w:val="00813A98"/>
    <w:rsid w:val="00813DCC"/>
    <w:rsid w:val="008147D5"/>
    <w:rsid w:val="00814F05"/>
    <w:rsid w:val="00816FE3"/>
    <w:rsid w:val="008177B4"/>
    <w:rsid w:val="00821C53"/>
    <w:rsid w:val="00821C77"/>
    <w:rsid w:val="0082279E"/>
    <w:rsid w:val="00822D53"/>
    <w:rsid w:val="008235E4"/>
    <w:rsid w:val="0082385A"/>
    <w:rsid w:val="00824451"/>
    <w:rsid w:val="008246E8"/>
    <w:rsid w:val="0082511A"/>
    <w:rsid w:val="00825D2D"/>
    <w:rsid w:val="008276BD"/>
    <w:rsid w:val="00833DC5"/>
    <w:rsid w:val="00835708"/>
    <w:rsid w:val="00835A6A"/>
    <w:rsid w:val="00836C96"/>
    <w:rsid w:val="00840E79"/>
    <w:rsid w:val="00844FD4"/>
    <w:rsid w:val="00845D07"/>
    <w:rsid w:val="00845D8B"/>
    <w:rsid w:val="00847BE9"/>
    <w:rsid w:val="00847D71"/>
    <w:rsid w:val="00847E3E"/>
    <w:rsid w:val="008501E5"/>
    <w:rsid w:val="00851236"/>
    <w:rsid w:val="0085129B"/>
    <w:rsid w:val="00851B32"/>
    <w:rsid w:val="00852066"/>
    <w:rsid w:val="00854548"/>
    <w:rsid w:val="0085473B"/>
    <w:rsid w:val="00854920"/>
    <w:rsid w:val="0085492C"/>
    <w:rsid w:val="00854E27"/>
    <w:rsid w:val="00856C28"/>
    <w:rsid w:val="008577CB"/>
    <w:rsid w:val="00857B43"/>
    <w:rsid w:val="00857CD9"/>
    <w:rsid w:val="00860367"/>
    <w:rsid w:val="00861CE9"/>
    <w:rsid w:val="00864867"/>
    <w:rsid w:val="00866635"/>
    <w:rsid w:val="00873AC9"/>
    <w:rsid w:val="00873E9E"/>
    <w:rsid w:val="00877C9A"/>
    <w:rsid w:val="008806B2"/>
    <w:rsid w:val="00880EB2"/>
    <w:rsid w:val="00882F6C"/>
    <w:rsid w:val="00883C19"/>
    <w:rsid w:val="008902C2"/>
    <w:rsid w:val="00893E79"/>
    <w:rsid w:val="008966E0"/>
    <w:rsid w:val="008A12F9"/>
    <w:rsid w:val="008A194B"/>
    <w:rsid w:val="008A1E29"/>
    <w:rsid w:val="008A2194"/>
    <w:rsid w:val="008A273D"/>
    <w:rsid w:val="008B0C2B"/>
    <w:rsid w:val="008B0F98"/>
    <w:rsid w:val="008B2E35"/>
    <w:rsid w:val="008B3BFD"/>
    <w:rsid w:val="008B4949"/>
    <w:rsid w:val="008B4983"/>
    <w:rsid w:val="008B5243"/>
    <w:rsid w:val="008B6103"/>
    <w:rsid w:val="008B68BE"/>
    <w:rsid w:val="008C296B"/>
    <w:rsid w:val="008C2F1D"/>
    <w:rsid w:val="008C3556"/>
    <w:rsid w:val="008C49AE"/>
    <w:rsid w:val="008C4AEC"/>
    <w:rsid w:val="008C4C06"/>
    <w:rsid w:val="008D13E5"/>
    <w:rsid w:val="008D2D67"/>
    <w:rsid w:val="008D345D"/>
    <w:rsid w:val="008D3FDA"/>
    <w:rsid w:val="008D5A3A"/>
    <w:rsid w:val="008D7333"/>
    <w:rsid w:val="008D7C6B"/>
    <w:rsid w:val="008E0C7F"/>
    <w:rsid w:val="008E25CB"/>
    <w:rsid w:val="008E3B01"/>
    <w:rsid w:val="008E3CDA"/>
    <w:rsid w:val="008E5BB4"/>
    <w:rsid w:val="008E660E"/>
    <w:rsid w:val="008F1D21"/>
    <w:rsid w:val="008F2F5D"/>
    <w:rsid w:val="008F4816"/>
    <w:rsid w:val="008F4A16"/>
    <w:rsid w:val="008F58C3"/>
    <w:rsid w:val="008F7B35"/>
    <w:rsid w:val="009028B1"/>
    <w:rsid w:val="00902F53"/>
    <w:rsid w:val="00903AAD"/>
    <w:rsid w:val="009064A7"/>
    <w:rsid w:val="00907AD0"/>
    <w:rsid w:val="009125B9"/>
    <w:rsid w:val="009127C2"/>
    <w:rsid w:val="00912A86"/>
    <w:rsid w:val="00913C07"/>
    <w:rsid w:val="009142FD"/>
    <w:rsid w:val="00914F4F"/>
    <w:rsid w:val="009163EF"/>
    <w:rsid w:val="0092200B"/>
    <w:rsid w:val="00922967"/>
    <w:rsid w:val="00922E73"/>
    <w:rsid w:val="00922F00"/>
    <w:rsid w:val="009239F2"/>
    <w:rsid w:val="0092497F"/>
    <w:rsid w:val="00927AB8"/>
    <w:rsid w:val="00927DD1"/>
    <w:rsid w:val="0093178D"/>
    <w:rsid w:val="009328BC"/>
    <w:rsid w:val="00935D1B"/>
    <w:rsid w:val="00936239"/>
    <w:rsid w:val="0093681F"/>
    <w:rsid w:val="00937AF2"/>
    <w:rsid w:val="00941E57"/>
    <w:rsid w:val="00941F43"/>
    <w:rsid w:val="00942A6E"/>
    <w:rsid w:val="009440AE"/>
    <w:rsid w:val="0094594D"/>
    <w:rsid w:val="00947788"/>
    <w:rsid w:val="00950A59"/>
    <w:rsid w:val="00952327"/>
    <w:rsid w:val="009535D6"/>
    <w:rsid w:val="00955339"/>
    <w:rsid w:val="009560DF"/>
    <w:rsid w:val="009562CC"/>
    <w:rsid w:val="0095674A"/>
    <w:rsid w:val="009575C7"/>
    <w:rsid w:val="00960589"/>
    <w:rsid w:val="0096111E"/>
    <w:rsid w:val="00961F1A"/>
    <w:rsid w:val="009637C1"/>
    <w:rsid w:val="00963914"/>
    <w:rsid w:val="00963AB9"/>
    <w:rsid w:val="0096412F"/>
    <w:rsid w:val="00966FA1"/>
    <w:rsid w:val="00967388"/>
    <w:rsid w:val="00973976"/>
    <w:rsid w:val="00974818"/>
    <w:rsid w:val="00976B74"/>
    <w:rsid w:val="0097786F"/>
    <w:rsid w:val="0098140D"/>
    <w:rsid w:val="00981F8E"/>
    <w:rsid w:val="00982243"/>
    <w:rsid w:val="00982F8E"/>
    <w:rsid w:val="00983AA1"/>
    <w:rsid w:val="0098487B"/>
    <w:rsid w:val="00984DB1"/>
    <w:rsid w:val="009863BC"/>
    <w:rsid w:val="00986A98"/>
    <w:rsid w:val="00990DB0"/>
    <w:rsid w:val="00990DB1"/>
    <w:rsid w:val="009947D2"/>
    <w:rsid w:val="00994C3E"/>
    <w:rsid w:val="00994E4A"/>
    <w:rsid w:val="0099613E"/>
    <w:rsid w:val="009970EB"/>
    <w:rsid w:val="009970F6"/>
    <w:rsid w:val="0099737E"/>
    <w:rsid w:val="009A0FDC"/>
    <w:rsid w:val="009A1B2A"/>
    <w:rsid w:val="009A2321"/>
    <w:rsid w:val="009A2C60"/>
    <w:rsid w:val="009A32D3"/>
    <w:rsid w:val="009A38C5"/>
    <w:rsid w:val="009A4BB7"/>
    <w:rsid w:val="009A53B9"/>
    <w:rsid w:val="009A5F71"/>
    <w:rsid w:val="009A61A0"/>
    <w:rsid w:val="009A64BC"/>
    <w:rsid w:val="009A66E9"/>
    <w:rsid w:val="009A67D5"/>
    <w:rsid w:val="009B313C"/>
    <w:rsid w:val="009B54A2"/>
    <w:rsid w:val="009B5DCC"/>
    <w:rsid w:val="009B5EE2"/>
    <w:rsid w:val="009B7652"/>
    <w:rsid w:val="009B77F7"/>
    <w:rsid w:val="009B7802"/>
    <w:rsid w:val="009B7907"/>
    <w:rsid w:val="009B7A4C"/>
    <w:rsid w:val="009C0266"/>
    <w:rsid w:val="009C2042"/>
    <w:rsid w:val="009C3ED6"/>
    <w:rsid w:val="009C410B"/>
    <w:rsid w:val="009C6549"/>
    <w:rsid w:val="009D1C36"/>
    <w:rsid w:val="009D1F43"/>
    <w:rsid w:val="009D2C94"/>
    <w:rsid w:val="009D2F49"/>
    <w:rsid w:val="009D3851"/>
    <w:rsid w:val="009D5B52"/>
    <w:rsid w:val="009E0CD9"/>
    <w:rsid w:val="009E163B"/>
    <w:rsid w:val="009E1DF2"/>
    <w:rsid w:val="009E271E"/>
    <w:rsid w:val="009E2C02"/>
    <w:rsid w:val="009E2CE0"/>
    <w:rsid w:val="009E74AD"/>
    <w:rsid w:val="009F07B0"/>
    <w:rsid w:val="009F1E0F"/>
    <w:rsid w:val="009F2069"/>
    <w:rsid w:val="009F21C9"/>
    <w:rsid w:val="009F2862"/>
    <w:rsid w:val="009F3D68"/>
    <w:rsid w:val="009F41E2"/>
    <w:rsid w:val="009F4D24"/>
    <w:rsid w:val="009F4D3C"/>
    <w:rsid w:val="009F5F1C"/>
    <w:rsid w:val="009F6FBE"/>
    <w:rsid w:val="009F7131"/>
    <w:rsid w:val="009F7E1C"/>
    <w:rsid w:val="00A0009A"/>
    <w:rsid w:val="00A00A2C"/>
    <w:rsid w:val="00A00B61"/>
    <w:rsid w:val="00A015C0"/>
    <w:rsid w:val="00A01C17"/>
    <w:rsid w:val="00A02844"/>
    <w:rsid w:val="00A03250"/>
    <w:rsid w:val="00A03767"/>
    <w:rsid w:val="00A04D31"/>
    <w:rsid w:val="00A05742"/>
    <w:rsid w:val="00A139CE"/>
    <w:rsid w:val="00A20D15"/>
    <w:rsid w:val="00A20FF4"/>
    <w:rsid w:val="00A21727"/>
    <w:rsid w:val="00A226F3"/>
    <w:rsid w:val="00A2390D"/>
    <w:rsid w:val="00A254DD"/>
    <w:rsid w:val="00A25516"/>
    <w:rsid w:val="00A30756"/>
    <w:rsid w:val="00A30AC3"/>
    <w:rsid w:val="00A3150F"/>
    <w:rsid w:val="00A34228"/>
    <w:rsid w:val="00A343A0"/>
    <w:rsid w:val="00A34A0B"/>
    <w:rsid w:val="00A34AD1"/>
    <w:rsid w:val="00A402DD"/>
    <w:rsid w:val="00A40BA5"/>
    <w:rsid w:val="00A436F3"/>
    <w:rsid w:val="00A44120"/>
    <w:rsid w:val="00A4455D"/>
    <w:rsid w:val="00A44DA5"/>
    <w:rsid w:val="00A45BF5"/>
    <w:rsid w:val="00A46303"/>
    <w:rsid w:val="00A46C80"/>
    <w:rsid w:val="00A47150"/>
    <w:rsid w:val="00A47595"/>
    <w:rsid w:val="00A47DCE"/>
    <w:rsid w:val="00A517C6"/>
    <w:rsid w:val="00A53E96"/>
    <w:rsid w:val="00A554AF"/>
    <w:rsid w:val="00A55A5B"/>
    <w:rsid w:val="00A55E62"/>
    <w:rsid w:val="00A56A22"/>
    <w:rsid w:val="00A60117"/>
    <w:rsid w:val="00A604E1"/>
    <w:rsid w:val="00A60FEB"/>
    <w:rsid w:val="00A63F4A"/>
    <w:rsid w:val="00A64F1A"/>
    <w:rsid w:val="00A7067A"/>
    <w:rsid w:val="00A718B5"/>
    <w:rsid w:val="00A71C4A"/>
    <w:rsid w:val="00A71FF6"/>
    <w:rsid w:val="00A728EC"/>
    <w:rsid w:val="00A7439A"/>
    <w:rsid w:val="00A7495F"/>
    <w:rsid w:val="00A75626"/>
    <w:rsid w:val="00A75891"/>
    <w:rsid w:val="00A75AB7"/>
    <w:rsid w:val="00A76FE9"/>
    <w:rsid w:val="00A77C6F"/>
    <w:rsid w:val="00A80A38"/>
    <w:rsid w:val="00A836D4"/>
    <w:rsid w:val="00A83E06"/>
    <w:rsid w:val="00A84A25"/>
    <w:rsid w:val="00A906C6"/>
    <w:rsid w:val="00A90FD4"/>
    <w:rsid w:val="00A9100C"/>
    <w:rsid w:val="00A91913"/>
    <w:rsid w:val="00A92338"/>
    <w:rsid w:val="00A92AD4"/>
    <w:rsid w:val="00A93AA7"/>
    <w:rsid w:val="00A950B0"/>
    <w:rsid w:val="00A95979"/>
    <w:rsid w:val="00A97210"/>
    <w:rsid w:val="00AA1451"/>
    <w:rsid w:val="00AA355F"/>
    <w:rsid w:val="00AA4C30"/>
    <w:rsid w:val="00AA5A0F"/>
    <w:rsid w:val="00AA650A"/>
    <w:rsid w:val="00AB02D0"/>
    <w:rsid w:val="00AB0E9C"/>
    <w:rsid w:val="00AB2D79"/>
    <w:rsid w:val="00AB3B21"/>
    <w:rsid w:val="00AB51AD"/>
    <w:rsid w:val="00AB5454"/>
    <w:rsid w:val="00AB6232"/>
    <w:rsid w:val="00AC015F"/>
    <w:rsid w:val="00AC0D17"/>
    <w:rsid w:val="00AC1ED7"/>
    <w:rsid w:val="00AC3E2E"/>
    <w:rsid w:val="00AC41DE"/>
    <w:rsid w:val="00AC597A"/>
    <w:rsid w:val="00AD03BF"/>
    <w:rsid w:val="00AD1BFD"/>
    <w:rsid w:val="00AD3CDE"/>
    <w:rsid w:val="00AD5972"/>
    <w:rsid w:val="00AD69F7"/>
    <w:rsid w:val="00AD770C"/>
    <w:rsid w:val="00AE02AA"/>
    <w:rsid w:val="00AE1791"/>
    <w:rsid w:val="00AE2CE2"/>
    <w:rsid w:val="00AE4DCC"/>
    <w:rsid w:val="00AE53E1"/>
    <w:rsid w:val="00AE67D5"/>
    <w:rsid w:val="00AE721E"/>
    <w:rsid w:val="00AF071D"/>
    <w:rsid w:val="00AF0AE3"/>
    <w:rsid w:val="00AF1F6F"/>
    <w:rsid w:val="00AF232C"/>
    <w:rsid w:val="00AF383E"/>
    <w:rsid w:val="00AF3867"/>
    <w:rsid w:val="00AF4587"/>
    <w:rsid w:val="00AF684A"/>
    <w:rsid w:val="00B00AE6"/>
    <w:rsid w:val="00B014B2"/>
    <w:rsid w:val="00B0159F"/>
    <w:rsid w:val="00B017AA"/>
    <w:rsid w:val="00B03082"/>
    <w:rsid w:val="00B03DBA"/>
    <w:rsid w:val="00B0567D"/>
    <w:rsid w:val="00B0702F"/>
    <w:rsid w:val="00B07A88"/>
    <w:rsid w:val="00B10825"/>
    <w:rsid w:val="00B11AA0"/>
    <w:rsid w:val="00B12C19"/>
    <w:rsid w:val="00B137B0"/>
    <w:rsid w:val="00B1414D"/>
    <w:rsid w:val="00B17696"/>
    <w:rsid w:val="00B203AD"/>
    <w:rsid w:val="00B204E8"/>
    <w:rsid w:val="00B20E32"/>
    <w:rsid w:val="00B2187A"/>
    <w:rsid w:val="00B21979"/>
    <w:rsid w:val="00B23975"/>
    <w:rsid w:val="00B240CA"/>
    <w:rsid w:val="00B24A7F"/>
    <w:rsid w:val="00B24E25"/>
    <w:rsid w:val="00B26F99"/>
    <w:rsid w:val="00B34794"/>
    <w:rsid w:val="00B35536"/>
    <w:rsid w:val="00B35ACF"/>
    <w:rsid w:val="00B4050A"/>
    <w:rsid w:val="00B42EEE"/>
    <w:rsid w:val="00B443BA"/>
    <w:rsid w:val="00B5125D"/>
    <w:rsid w:val="00B52EEF"/>
    <w:rsid w:val="00B53861"/>
    <w:rsid w:val="00B55270"/>
    <w:rsid w:val="00B556F8"/>
    <w:rsid w:val="00B575F4"/>
    <w:rsid w:val="00B64C93"/>
    <w:rsid w:val="00B656B0"/>
    <w:rsid w:val="00B70901"/>
    <w:rsid w:val="00B719C4"/>
    <w:rsid w:val="00B71F7B"/>
    <w:rsid w:val="00B75DCC"/>
    <w:rsid w:val="00B75EC9"/>
    <w:rsid w:val="00B8144D"/>
    <w:rsid w:val="00B83537"/>
    <w:rsid w:val="00B83D58"/>
    <w:rsid w:val="00B8496F"/>
    <w:rsid w:val="00B87564"/>
    <w:rsid w:val="00B90DC1"/>
    <w:rsid w:val="00B92133"/>
    <w:rsid w:val="00B976D6"/>
    <w:rsid w:val="00BA0CF6"/>
    <w:rsid w:val="00BA31CB"/>
    <w:rsid w:val="00BA40AD"/>
    <w:rsid w:val="00BA5071"/>
    <w:rsid w:val="00BA59A7"/>
    <w:rsid w:val="00BA72C6"/>
    <w:rsid w:val="00BB1C31"/>
    <w:rsid w:val="00BB2A9D"/>
    <w:rsid w:val="00BB3D4D"/>
    <w:rsid w:val="00BB4112"/>
    <w:rsid w:val="00BB45B4"/>
    <w:rsid w:val="00BB5C93"/>
    <w:rsid w:val="00BB71BE"/>
    <w:rsid w:val="00BB7C4E"/>
    <w:rsid w:val="00BC0CC8"/>
    <w:rsid w:val="00BC1246"/>
    <w:rsid w:val="00BC3578"/>
    <w:rsid w:val="00BC7017"/>
    <w:rsid w:val="00BD1D20"/>
    <w:rsid w:val="00BD1DB5"/>
    <w:rsid w:val="00BD340B"/>
    <w:rsid w:val="00BD67DE"/>
    <w:rsid w:val="00BD7072"/>
    <w:rsid w:val="00BD7700"/>
    <w:rsid w:val="00BD7D76"/>
    <w:rsid w:val="00BE1112"/>
    <w:rsid w:val="00BE1854"/>
    <w:rsid w:val="00BE5258"/>
    <w:rsid w:val="00BF0F65"/>
    <w:rsid w:val="00BF21DE"/>
    <w:rsid w:val="00BF485D"/>
    <w:rsid w:val="00BF7824"/>
    <w:rsid w:val="00BF7BC0"/>
    <w:rsid w:val="00C00EED"/>
    <w:rsid w:val="00C01B81"/>
    <w:rsid w:val="00C0205A"/>
    <w:rsid w:val="00C04E9C"/>
    <w:rsid w:val="00C061FE"/>
    <w:rsid w:val="00C0697F"/>
    <w:rsid w:val="00C06C20"/>
    <w:rsid w:val="00C10DB7"/>
    <w:rsid w:val="00C126D9"/>
    <w:rsid w:val="00C12A82"/>
    <w:rsid w:val="00C149BE"/>
    <w:rsid w:val="00C155FE"/>
    <w:rsid w:val="00C1696D"/>
    <w:rsid w:val="00C1791E"/>
    <w:rsid w:val="00C17D8E"/>
    <w:rsid w:val="00C20705"/>
    <w:rsid w:val="00C2331B"/>
    <w:rsid w:val="00C273A5"/>
    <w:rsid w:val="00C30C3E"/>
    <w:rsid w:val="00C312A1"/>
    <w:rsid w:val="00C33546"/>
    <w:rsid w:val="00C3412A"/>
    <w:rsid w:val="00C37657"/>
    <w:rsid w:val="00C37B81"/>
    <w:rsid w:val="00C40298"/>
    <w:rsid w:val="00C41833"/>
    <w:rsid w:val="00C43224"/>
    <w:rsid w:val="00C433EE"/>
    <w:rsid w:val="00C43E4F"/>
    <w:rsid w:val="00C45688"/>
    <w:rsid w:val="00C512BD"/>
    <w:rsid w:val="00C53874"/>
    <w:rsid w:val="00C540DA"/>
    <w:rsid w:val="00C54260"/>
    <w:rsid w:val="00C54E6B"/>
    <w:rsid w:val="00C5667D"/>
    <w:rsid w:val="00C56D01"/>
    <w:rsid w:val="00C601F3"/>
    <w:rsid w:val="00C61304"/>
    <w:rsid w:val="00C64CC8"/>
    <w:rsid w:val="00C6720C"/>
    <w:rsid w:val="00C67A83"/>
    <w:rsid w:val="00C70103"/>
    <w:rsid w:val="00C720F2"/>
    <w:rsid w:val="00C7222F"/>
    <w:rsid w:val="00C728DE"/>
    <w:rsid w:val="00C72973"/>
    <w:rsid w:val="00C72B77"/>
    <w:rsid w:val="00C759ED"/>
    <w:rsid w:val="00C814D6"/>
    <w:rsid w:val="00C845F1"/>
    <w:rsid w:val="00C855B2"/>
    <w:rsid w:val="00C86ABE"/>
    <w:rsid w:val="00C86DDD"/>
    <w:rsid w:val="00C87B68"/>
    <w:rsid w:val="00C87CB1"/>
    <w:rsid w:val="00C908EA"/>
    <w:rsid w:val="00CA0490"/>
    <w:rsid w:val="00CA0667"/>
    <w:rsid w:val="00CA06A9"/>
    <w:rsid w:val="00CA0895"/>
    <w:rsid w:val="00CA13C2"/>
    <w:rsid w:val="00CA1827"/>
    <w:rsid w:val="00CA2C6D"/>
    <w:rsid w:val="00CA4AD3"/>
    <w:rsid w:val="00CA6D25"/>
    <w:rsid w:val="00CA745A"/>
    <w:rsid w:val="00CA79EA"/>
    <w:rsid w:val="00CA7E85"/>
    <w:rsid w:val="00CB135F"/>
    <w:rsid w:val="00CB2FAB"/>
    <w:rsid w:val="00CB3578"/>
    <w:rsid w:val="00CB38F2"/>
    <w:rsid w:val="00CC0E9D"/>
    <w:rsid w:val="00CC251F"/>
    <w:rsid w:val="00CC26B3"/>
    <w:rsid w:val="00CC562F"/>
    <w:rsid w:val="00CC6F8F"/>
    <w:rsid w:val="00CC7420"/>
    <w:rsid w:val="00CD0ABA"/>
    <w:rsid w:val="00CD421E"/>
    <w:rsid w:val="00CE0D76"/>
    <w:rsid w:val="00CE35A0"/>
    <w:rsid w:val="00CE5969"/>
    <w:rsid w:val="00CE7613"/>
    <w:rsid w:val="00CE7B0E"/>
    <w:rsid w:val="00CF0068"/>
    <w:rsid w:val="00CF243B"/>
    <w:rsid w:val="00CF44B2"/>
    <w:rsid w:val="00CF4E1B"/>
    <w:rsid w:val="00CF505D"/>
    <w:rsid w:val="00CF54D3"/>
    <w:rsid w:val="00CF594C"/>
    <w:rsid w:val="00CF5A2F"/>
    <w:rsid w:val="00CF73B4"/>
    <w:rsid w:val="00D00CA8"/>
    <w:rsid w:val="00D015CA"/>
    <w:rsid w:val="00D02710"/>
    <w:rsid w:val="00D03FD0"/>
    <w:rsid w:val="00D04CD2"/>
    <w:rsid w:val="00D0593A"/>
    <w:rsid w:val="00D06F42"/>
    <w:rsid w:val="00D13431"/>
    <w:rsid w:val="00D14644"/>
    <w:rsid w:val="00D152C4"/>
    <w:rsid w:val="00D177C6"/>
    <w:rsid w:val="00D207B8"/>
    <w:rsid w:val="00D21EA1"/>
    <w:rsid w:val="00D2487F"/>
    <w:rsid w:val="00D2567D"/>
    <w:rsid w:val="00D268DF"/>
    <w:rsid w:val="00D31ABE"/>
    <w:rsid w:val="00D322B4"/>
    <w:rsid w:val="00D34A16"/>
    <w:rsid w:val="00D34EF9"/>
    <w:rsid w:val="00D36D70"/>
    <w:rsid w:val="00D37212"/>
    <w:rsid w:val="00D3760D"/>
    <w:rsid w:val="00D3781F"/>
    <w:rsid w:val="00D37A85"/>
    <w:rsid w:val="00D40FBB"/>
    <w:rsid w:val="00D41953"/>
    <w:rsid w:val="00D42F77"/>
    <w:rsid w:val="00D442B0"/>
    <w:rsid w:val="00D4430C"/>
    <w:rsid w:val="00D46AAB"/>
    <w:rsid w:val="00D5073E"/>
    <w:rsid w:val="00D5151D"/>
    <w:rsid w:val="00D5170B"/>
    <w:rsid w:val="00D519F9"/>
    <w:rsid w:val="00D51C58"/>
    <w:rsid w:val="00D51F4A"/>
    <w:rsid w:val="00D555DE"/>
    <w:rsid w:val="00D55B09"/>
    <w:rsid w:val="00D57C2C"/>
    <w:rsid w:val="00D61532"/>
    <w:rsid w:val="00D64EC9"/>
    <w:rsid w:val="00D6577E"/>
    <w:rsid w:val="00D704FE"/>
    <w:rsid w:val="00D7065D"/>
    <w:rsid w:val="00D72644"/>
    <w:rsid w:val="00D734DC"/>
    <w:rsid w:val="00D85201"/>
    <w:rsid w:val="00D8611C"/>
    <w:rsid w:val="00D87B5E"/>
    <w:rsid w:val="00D90E24"/>
    <w:rsid w:val="00D90E85"/>
    <w:rsid w:val="00D918EC"/>
    <w:rsid w:val="00D93D86"/>
    <w:rsid w:val="00D94BB5"/>
    <w:rsid w:val="00D979B3"/>
    <w:rsid w:val="00DA13AD"/>
    <w:rsid w:val="00DA2246"/>
    <w:rsid w:val="00DA3325"/>
    <w:rsid w:val="00DA36B8"/>
    <w:rsid w:val="00DA3DDD"/>
    <w:rsid w:val="00DA4088"/>
    <w:rsid w:val="00DA4D82"/>
    <w:rsid w:val="00DA513D"/>
    <w:rsid w:val="00DA60B8"/>
    <w:rsid w:val="00DB053C"/>
    <w:rsid w:val="00DB0FE6"/>
    <w:rsid w:val="00DC226C"/>
    <w:rsid w:val="00DC3110"/>
    <w:rsid w:val="00DC31D5"/>
    <w:rsid w:val="00DC4119"/>
    <w:rsid w:val="00DC480A"/>
    <w:rsid w:val="00DC4A4A"/>
    <w:rsid w:val="00DC7609"/>
    <w:rsid w:val="00DD0F16"/>
    <w:rsid w:val="00DD24C0"/>
    <w:rsid w:val="00DD37B1"/>
    <w:rsid w:val="00DD4047"/>
    <w:rsid w:val="00DD4335"/>
    <w:rsid w:val="00DD59EA"/>
    <w:rsid w:val="00DD624B"/>
    <w:rsid w:val="00DD6CF4"/>
    <w:rsid w:val="00DE1DCD"/>
    <w:rsid w:val="00DE1F24"/>
    <w:rsid w:val="00DE22CC"/>
    <w:rsid w:val="00DE2F77"/>
    <w:rsid w:val="00DE3837"/>
    <w:rsid w:val="00DE6F6F"/>
    <w:rsid w:val="00DF1AF4"/>
    <w:rsid w:val="00DF1F2A"/>
    <w:rsid w:val="00DF6F21"/>
    <w:rsid w:val="00E00C8F"/>
    <w:rsid w:val="00E00FED"/>
    <w:rsid w:val="00E0224C"/>
    <w:rsid w:val="00E029F1"/>
    <w:rsid w:val="00E0581C"/>
    <w:rsid w:val="00E05CD3"/>
    <w:rsid w:val="00E06000"/>
    <w:rsid w:val="00E07B36"/>
    <w:rsid w:val="00E1060A"/>
    <w:rsid w:val="00E10E39"/>
    <w:rsid w:val="00E113C4"/>
    <w:rsid w:val="00E1260B"/>
    <w:rsid w:val="00E130E4"/>
    <w:rsid w:val="00E1323F"/>
    <w:rsid w:val="00E13806"/>
    <w:rsid w:val="00E14389"/>
    <w:rsid w:val="00E16739"/>
    <w:rsid w:val="00E1700F"/>
    <w:rsid w:val="00E17353"/>
    <w:rsid w:val="00E17932"/>
    <w:rsid w:val="00E17C7F"/>
    <w:rsid w:val="00E17F19"/>
    <w:rsid w:val="00E205F3"/>
    <w:rsid w:val="00E20FDB"/>
    <w:rsid w:val="00E21D6A"/>
    <w:rsid w:val="00E23758"/>
    <w:rsid w:val="00E25A4E"/>
    <w:rsid w:val="00E26364"/>
    <w:rsid w:val="00E26EA2"/>
    <w:rsid w:val="00E30EE7"/>
    <w:rsid w:val="00E348DC"/>
    <w:rsid w:val="00E36738"/>
    <w:rsid w:val="00E3745E"/>
    <w:rsid w:val="00E40218"/>
    <w:rsid w:val="00E40558"/>
    <w:rsid w:val="00E40746"/>
    <w:rsid w:val="00E427AE"/>
    <w:rsid w:val="00E428F6"/>
    <w:rsid w:val="00E431A5"/>
    <w:rsid w:val="00E43666"/>
    <w:rsid w:val="00E43D15"/>
    <w:rsid w:val="00E459D2"/>
    <w:rsid w:val="00E46122"/>
    <w:rsid w:val="00E46C72"/>
    <w:rsid w:val="00E476D8"/>
    <w:rsid w:val="00E54A9A"/>
    <w:rsid w:val="00E56977"/>
    <w:rsid w:val="00E575D6"/>
    <w:rsid w:val="00E6142C"/>
    <w:rsid w:val="00E63777"/>
    <w:rsid w:val="00E63CE6"/>
    <w:rsid w:val="00E658F0"/>
    <w:rsid w:val="00E6621F"/>
    <w:rsid w:val="00E66389"/>
    <w:rsid w:val="00E66749"/>
    <w:rsid w:val="00E708CA"/>
    <w:rsid w:val="00E70C30"/>
    <w:rsid w:val="00E70FA1"/>
    <w:rsid w:val="00E75687"/>
    <w:rsid w:val="00E775FD"/>
    <w:rsid w:val="00E77F0E"/>
    <w:rsid w:val="00E823A7"/>
    <w:rsid w:val="00E84C06"/>
    <w:rsid w:val="00E84E06"/>
    <w:rsid w:val="00E86AC1"/>
    <w:rsid w:val="00E86EAC"/>
    <w:rsid w:val="00E90306"/>
    <w:rsid w:val="00E91741"/>
    <w:rsid w:val="00E943D0"/>
    <w:rsid w:val="00E94DAC"/>
    <w:rsid w:val="00E96105"/>
    <w:rsid w:val="00E9687E"/>
    <w:rsid w:val="00E97062"/>
    <w:rsid w:val="00EA07B9"/>
    <w:rsid w:val="00EA2E86"/>
    <w:rsid w:val="00EA3B54"/>
    <w:rsid w:val="00EA3C9C"/>
    <w:rsid w:val="00EA3ED1"/>
    <w:rsid w:val="00EA4108"/>
    <w:rsid w:val="00EA5138"/>
    <w:rsid w:val="00EB055D"/>
    <w:rsid w:val="00EB0BA0"/>
    <w:rsid w:val="00EB2523"/>
    <w:rsid w:val="00EB2FA9"/>
    <w:rsid w:val="00EB41C0"/>
    <w:rsid w:val="00EB4A90"/>
    <w:rsid w:val="00EB68FD"/>
    <w:rsid w:val="00EB7615"/>
    <w:rsid w:val="00EC0C1C"/>
    <w:rsid w:val="00EC0E5B"/>
    <w:rsid w:val="00EC177B"/>
    <w:rsid w:val="00EC46FA"/>
    <w:rsid w:val="00EC60E8"/>
    <w:rsid w:val="00ED0601"/>
    <w:rsid w:val="00ED2828"/>
    <w:rsid w:val="00ED41C5"/>
    <w:rsid w:val="00ED4799"/>
    <w:rsid w:val="00ED4A24"/>
    <w:rsid w:val="00ED65F2"/>
    <w:rsid w:val="00ED6FC1"/>
    <w:rsid w:val="00ED736C"/>
    <w:rsid w:val="00EE05DB"/>
    <w:rsid w:val="00EE0820"/>
    <w:rsid w:val="00EE2362"/>
    <w:rsid w:val="00EE3DF6"/>
    <w:rsid w:val="00EE5571"/>
    <w:rsid w:val="00EE5799"/>
    <w:rsid w:val="00EE7EDC"/>
    <w:rsid w:val="00EE7FC4"/>
    <w:rsid w:val="00EF3953"/>
    <w:rsid w:val="00EF3D3F"/>
    <w:rsid w:val="00EF4E24"/>
    <w:rsid w:val="00EF5437"/>
    <w:rsid w:val="00EF54AF"/>
    <w:rsid w:val="00EF59F9"/>
    <w:rsid w:val="00EF5D9F"/>
    <w:rsid w:val="00EF5FB4"/>
    <w:rsid w:val="00EF7CC3"/>
    <w:rsid w:val="00F013CF"/>
    <w:rsid w:val="00F02DDD"/>
    <w:rsid w:val="00F05B65"/>
    <w:rsid w:val="00F06795"/>
    <w:rsid w:val="00F071E7"/>
    <w:rsid w:val="00F111A6"/>
    <w:rsid w:val="00F153BF"/>
    <w:rsid w:val="00F1618A"/>
    <w:rsid w:val="00F2149C"/>
    <w:rsid w:val="00F21763"/>
    <w:rsid w:val="00F23540"/>
    <w:rsid w:val="00F24DF1"/>
    <w:rsid w:val="00F25EC7"/>
    <w:rsid w:val="00F25FE6"/>
    <w:rsid w:val="00F26DFB"/>
    <w:rsid w:val="00F27187"/>
    <w:rsid w:val="00F30472"/>
    <w:rsid w:val="00F30A03"/>
    <w:rsid w:val="00F325C4"/>
    <w:rsid w:val="00F33FBE"/>
    <w:rsid w:val="00F35B52"/>
    <w:rsid w:val="00F361F7"/>
    <w:rsid w:val="00F36B28"/>
    <w:rsid w:val="00F3749B"/>
    <w:rsid w:val="00F37529"/>
    <w:rsid w:val="00F37BE1"/>
    <w:rsid w:val="00F37CA0"/>
    <w:rsid w:val="00F402B5"/>
    <w:rsid w:val="00F43FED"/>
    <w:rsid w:val="00F44427"/>
    <w:rsid w:val="00F47D8F"/>
    <w:rsid w:val="00F50939"/>
    <w:rsid w:val="00F526B3"/>
    <w:rsid w:val="00F530AA"/>
    <w:rsid w:val="00F531F6"/>
    <w:rsid w:val="00F535A4"/>
    <w:rsid w:val="00F5738F"/>
    <w:rsid w:val="00F607FD"/>
    <w:rsid w:val="00F61134"/>
    <w:rsid w:val="00F62DF5"/>
    <w:rsid w:val="00F63963"/>
    <w:rsid w:val="00F63ED9"/>
    <w:rsid w:val="00F72978"/>
    <w:rsid w:val="00F74561"/>
    <w:rsid w:val="00F751DC"/>
    <w:rsid w:val="00F773BD"/>
    <w:rsid w:val="00F823A6"/>
    <w:rsid w:val="00F82BC4"/>
    <w:rsid w:val="00F83EAD"/>
    <w:rsid w:val="00F85003"/>
    <w:rsid w:val="00F8597C"/>
    <w:rsid w:val="00F85D09"/>
    <w:rsid w:val="00F91592"/>
    <w:rsid w:val="00F934BA"/>
    <w:rsid w:val="00F95ECF"/>
    <w:rsid w:val="00F96042"/>
    <w:rsid w:val="00FA230A"/>
    <w:rsid w:val="00FA5587"/>
    <w:rsid w:val="00FA7A0B"/>
    <w:rsid w:val="00FA7C34"/>
    <w:rsid w:val="00FA7C46"/>
    <w:rsid w:val="00FB0D75"/>
    <w:rsid w:val="00FB1093"/>
    <w:rsid w:val="00FB12A7"/>
    <w:rsid w:val="00FB12B7"/>
    <w:rsid w:val="00FB2417"/>
    <w:rsid w:val="00FB24E2"/>
    <w:rsid w:val="00FB2B98"/>
    <w:rsid w:val="00FB6D09"/>
    <w:rsid w:val="00FC1F55"/>
    <w:rsid w:val="00FC21AF"/>
    <w:rsid w:val="00FC2401"/>
    <w:rsid w:val="00FC29AA"/>
    <w:rsid w:val="00FC2AC7"/>
    <w:rsid w:val="00FC6495"/>
    <w:rsid w:val="00FC7703"/>
    <w:rsid w:val="00FC79C8"/>
    <w:rsid w:val="00FD2758"/>
    <w:rsid w:val="00FD45FF"/>
    <w:rsid w:val="00FD4930"/>
    <w:rsid w:val="00FD76F8"/>
    <w:rsid w:val="00FE0410"/>
    <w:rsid w:val="00FE1791"/>
    <w:rsid w:val="00FE182C"/>
    <w:rsid w:val="00FE231A"/>
    <w:rsid w:val="00FE2F60"/>
    <w:rsid w:val="00FE3537"/>
    <w:rsid w:val="00FE562D"/>
    <w:rsid w:val="00FE5BBC"/>
    <w:rsid w:val="00FE6DBB"/>
    <w:rsid w:val="00FE73BA"/>
    <w:rsid w:val="00FE7A9C"/>
    <w:rsid w:val="00FE7AD9"/>
    <w:rsid w:val="00FE7FEC"/>
    <w:rsid w:val="00FF2C06"/>
    <w:rsid w:val="00FF3515"/>
    <w:rsid w:val="00FF379B"/>
    <w:rsid w:val="00FF3886"/>
    <w:rsid w:val="00FF3A17"/>
    <w:rsid w:val="00FF3A9E"/>
    <w:rsid w:val="00FF4173"/>
    <w:rsid w:val="00FF4B48"/>
    <w:rsid w:val="00FF4C43"/>
    <w:rsid w:val="00FF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3C4A913"/>
  <w15:chartTrackingRefBased/>
  <w15:docId w15:val="{30BB7620-1EA9-4EE3-A0B2-D60C9AED3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 w:uiPriority="99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 w:uiPriority="99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rsid w:val="001C5861"/>
    <w:rPr>
      <w:sz w:val="24"/>
      <w:szCs w:val="24"/>
    </w:rPr>
  </w:style>
  <w:style w:type="paragraph" w:styleId="11">
    <w:name w:val="heading 1"/>
    <w:aliases w:val="Document Header1,H1,H1 Знак,Headi...,Heading 1iz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"/>
    <w:basedOn w:val="a5"/>
    <w:next w:val="a5"/>
    <w:link w:val="12"/>
    <w:qFormat/>
    <w:rsid w:val="0054706B"/>
    <w:pPr>
      <w:keepNext/>
      <w:numPr>
        <w:numId w:val="1"/>
      </w:numPr>
      <w:jc w:val="right"/>
      <w:outlineLvl w:val="0"/>
    </w:pPr>
  </w:style>
  <w:style w:type="paragraph" w:styleId="20">
    <w:name w:val="heading 2"/>
    <w:aliases w:val="2,22,A,A.B.C.,CHS,Gliederung2,H,H2,H2 Знак,H2-Heading 2,H21,H22,HD2,Header2,Heading 2 Hidden,Heading Indent No L2,Heading2,Level 2 Topic Heading,Major,Numbered text 3,RTC,h2,heading2,iz2,l2,list 2,list2,Б2,Заголовок 21,Раздел Знак,21,23,24"/>
    <w:basedOn w:val="a5"/>
    <w:next w:val="a5"/>
    <w:link w:val="24"/>
    <w:qFormat/>
    <w:rsid w:val="0054706B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aliases w:val="H3"/>
    <w:basedOn w:val="a5"/>
    <w:next w:val="a5"/>
    <w:link w:val="34"/>
    <w:qFormat/>
    <w:rsid w:val="0054706B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5"/>
    <w:next w:val="a5"/>
    <w:link w:val="41"/>
    <w:qFormat/>
    <w:rsid w:val="0054706B"/>
    <w:pPr>
      <w:keepNext/>
      <w:numPr>
        <w:ilvl w:val="3"/>
        <w:numId w:val="2"/>
      </w:numPr>
      <w:spacing w:before="240" w:after="60"/>
      <w:outlineLvl w:val="3"/>
    </w:pPr>
    <w:rPr>
      <w:rFonts w:eastAsia="Arial Unicode MS"/>
      <w:b/>
      <w:bCs/>
      <w:sz w:val="28"/>
      <w:szCs w:val="28"/>
    </w:rPr>
  </w:style>
  <w:style w:type="paragraph" w:styleId="50">
    <w:name w:val="heading 5"/>
    <w:basedOn w:val="a5"/>
    <w:next w:val="a5"/>
    <w:link w:val="51"/>
    <w:qFormat/>
    <w:rsid w:val="0054706B"/>
    <w:pPr>
      <w:tabs>
        <w:tab w:val="num" w:pos="3181"/>
      </w:tabs>
      <w:spacing w:before="240" w:after="60"/>
      <w:ind w:left="3181" w:hanging="1008"/>
      <w:outlineLvl w:val="4"/>
    </w:pPr>
    <w:rPr>
      <w:rFonts w:ascii="Times New Roman CYR" w:eastAsia="Arial Unicode MS" w:hAnsi="Times New Roman CYR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5"/>
    <w:next w:val="a5"/>
    <w:link w:val="60"/>
    <w:qFormat/>
    <w:rsid w:val="0054706B"/>
    <w:pPr>
      <w:spacing w:before="240" w:after="60"/>
      <w:outlineLvl w:val="5"/>
    </w:pPr>
    <w:rPr>
      <w:rFonts w:ascii="Cambria" w:hAnsi="Cambria"/>
      <w:i/>
      <w:iCs/>
      <w:color w:val="243F60"/>
      <w:lang w:val="x-none" w:eastAsia="x-none"/>
    </w:rPr>
  </w:style>
  <w:style w:type="paragraph" w:styleId="7">
    <w:name w:val="heading 7"/>
    <w:basedOn w:val="a5"/>
    <w:next w:val="a5"/>
    <w:link w:val="70"/>
    <w:qFormat/>
    <w:rsid w:val="0054706B"/>
    <w:pPr>
      <w:tabs>
        <w:tab w:val="num" w:pos="3469"/>
      </w:tabs>
      <w:spacing w:before="240" w:after="60"/>
      <w:ind w:left="3469" w:hanging="1296"/>
      <w:outlineLvl w:val="6"/>
    </w:pPr>
    <w:rPr>
      <w:lang w:val="x-none" w:eastAsia="x-none"/>
    </w:rPr>
  </w:style>
  <w:style w:type="paragraph" w:styleId="8">
    <w:name w:val="heading 8"/>
    <w:basedOn w:val="a5"/>
    <w:next w:val="a5"/>
    <w:link w:val="80"/>
    <w:qFormat/>
    <w:rsid w:val="0054706B"/>
    <w:pPr>
      <w:tabs>
        <w:tab w:val="num" w:pos="3613"/>
      </w:tabs>
      <w:spacing w:before="240" w:after="60"/>
      <w:ind w:left="3613" w:hanging="1440"/>
      <w:outlineLvl w:val="7"/>
    </w:pPr>
    <w:rPr>
      <w:i/>
      <w:iCs/>
      <w:lang w:val="x-none" w:eastAsia="x-none"/>
    </w:rPr>
  </w:style>
  <w:style w:type="paragraph" w:styleId="9">
    <w:name w:val="heading 9"/>
    <w:basedOn w:val="a5"/>
    <w:next w:val="a5"/>
    <w:link w:val="90"/>
    <w:qFormat/>
    <w:rsid w:val="0054706B"/>
    <w:pPr>
      <w:tabs>
        <w:tab w:val="num" w:pos="3757"/>
      </w:tabs>
      <w:spacing w:before="240" w:after="60"/>
      <w:ind w:left="3757" w:hanging="1584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Heading1Char">
    <w:name w:val="Heading 1 Char"/>
    <w:aliases w:val="Document Header1 Char,H1 Char,H1 Знак Char,Headi... Char,Heading 1iz Char,Б1 Char,Б11 Char,Введение... Char,Заголовок параграфа (1.) Char"/>
    <w:locked/>
    <w:rsid w:val="00F934BA"/>
    <w:rPr>
      <w:rFonts w:cs="Times New Roman"/>
      <w:sz w:val="24"/>
      <w:szCs w:val="24"/>
      <w:lang w:val="ru-RU" w:eastAsia="ru-RU"/>
    </w:rPr>
  </w:style>
  <w:style w:type="character" w:customStyle="1" w:styleId="24">
    <w:name w:val="Заголовок 2 Знак"/>
    <w:aliases w:val="2 Знак,22 Знак,A Знак,A.B.C. Знак,CHS Знак,Gliederung2 Знак,H Знак,H2 Знак1,H2 Знак Знак,H2-Heading 2 Знак,H21 Знак,H22 Знак,HD2 Знак,Header2 Знак,Heading 2 Hidden Знак,Heading Indent No L2 Знак,Heading2 Знак,Level 2 Topic Heading Знак"/>
    <w:link w:val="20"/>
    <w:locked/>
    <w:rsid w:val="0054706B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4">
    <w:name w:val="Заголовок 3 Знак"/>
    <w:aliases w:val="H3 Знак"/>
    <w:link w:val="31"/>
    <w:locked/>
    <w:rsid w:val="0054706B"/>
    <w:rPr>
      <w:rFonts w:ascii="Cambria" w:hAnsi="Cambria" w:cs="Cambria"/>
      <w:b/>
      <w:bCs/>
      <w:sz w:val="26"/>
      <w:szCs w:val="26"/>
      <w:lang w:val="ru-RU" w:eastAsia="ru-RU" w:bidi="ar-SA"/>
    </w:rPr>
  </w:style>
  <w:style w:type="character" w:customStyle="1" w:styleId="41">
    <w:name w:val="Заголовок 4 Знак"/>
    <w:link w:val="4"/>
    <w:locked/>
    <w:rsid w:val="0054706B"/>
    <w:rPr>
      <w:rFonts w:eastAsia="Arial Unicode MS"/>
      <w:b/>
      <w:bCs/>
      <w:sz w:val="28"/>
      <w:szCs w:val="28"/>
      <w:lang w:val="ru-RU" w:eastAsia="ru-RU" w:bidi="ar-SA"/>
    </w:rPr>
  </w:style>
  <w:style w:type="character" w:customStyle="1" w:styleId="51">
    <w:name w:val="Заголовок 5 Знак"/>
    <w:link w:val="50"/>
    <w:locked/>
    <w:rsid w:val="0054706B"/>
    <w:rPr>
      <w:rFonts w:ascii="Times New Roman CYR" w:eastAsia="Arial Unicode MS" w:hAnsi="Times New Roman CYR" w:cs="Times New Roman CYR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54706B"/>
    <w:rPr>
      <w:rFonts w:ascii="Cambria" w:hAnsi="Cambria" w:cs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locked/>
    <w:rsid w:val="0054706B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locked/>
    <w:rsid w:val="0054706B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locked/>
    <w:rsid w:val="0054706B"/>
    <w:rPr>
      <w:rFonts w:ascii="Arial" w:hAnsi="Arial" w:cs="Arial"/>
      <w:sz w:val="22"/>
      <w:szCs w:val="22"/>
    </w:rPr>
  </w:style>
  <w:style w:type="character" w:styleId="a9">
    <w:name w:val="Hyperlink"/>
    <w:uiPriority w:val="99"/>
    <w:rsid w:val="0054706B"/>
    <w:rPr>
      <w:rFonts w:cs="Times New Roman"/>
      <w:color w:val="0000FF"/>
      <w:u w:val="single"/>
    </w:rPr>
  </w:style>
  <w:style w:type="character" w:styleId="aa">
    <w:name w:val="FollowedHyperlink"/>
    <w:uiPriority w:val="99"/>
    <w:semiHidden/>
    <w:rsid w:val="0054706B"/>
    <w:rPr>
      <w:rFonts w:cs="Times New Roman"/>
      <w:color w:val="800080"/>
      <w:u w:val="single"/>
    </w:rPr>
  </w:style>
  <w:style w:type="character" w:customStyle="1" w:styleId="12">
    <w:name w:val="Заголовок 1 Знак"/>
    <w:aliases w:val="Document Header1 Знак,H1 Знак1,H1 Знак Знак,Headi... Знак,Heading 1iz Знак,Б1 Знак,Б11 Знак,Введение... Знак,Заголовок параграфа (1.) Знак"/>
    <w:link w:val="11"/>
    <w:locked/>
    <w:rsid w:val="0054706B"/>
    <w:rPr>
      <w:sz w:val="24"/>
      <w:szCs w:val="24"/>
      <w:lang w:val="ru-RU" w:eastAsia="ru-RU" w:bidi="ar-SA"/>
    </w:rPr>
  </w:style>
  <w:style w:type="character" w:customStyle="1" w:styleId="110">
    <w:name w:val="Заголовок 1 Знак1"/>
    <w:aliases w:val="Document Header1 Знак1,H1 Знак2,H1 Знак Знак1,Headi... Знак1,Heading 1iz Знак1,Б1 Знак1,Б11 Знак1,Введение... Знак1,Заголовок параграфа (1.) Знак1"/>
    <w:locked/>
    <w:rsid w:val="0054706B"/>
    <w:rPr>
      <w:rFonts w:ascii="Cambria" w:hAnsi="Cambria"/>
      <w:b/>
      <w:color w:val="auto"/>
      <w:sz w:val="28"/>
    </w:rPr>
  </w:style>
  <w:style w:type="character" w:customStyle="1" w:styleId="210">
    <w:name w:val="Заголовок 2 Знак1"/>
    <w:aliases w:val="2 Знак1,22 Знак1,A Знак1,A.B.C. Знак1,CHS Знак1,Gliederung2 Знак1,H Знак1,H2 Знак2,H2 Знак Знак1,H2-Heading 2 Знак1,H21 Знак1,H22 Знак1,HD2 Знак1,Header2 Знак1,Heading 2 Hidden Знак1,Heading Indent No L2 Знак1,Heading2 Знак1,Major Зна"/>
    <w:locked/>
    <w:rsid w:val="0054706B"/>
    <w:rPr>
      <w:b/>
      <w:snapToGrid w:val="0"/>
      <w:sz w:val="28"/>
      <w:lang w:val="ru-RU" w:eastAsia="ru-RU"/>
    </w:rPr>
  </w:style>
  <w:style w:type="character" w:customStyle="1" w:styleId="310">
    <w:name w:val="Заголовок 3 Знак1"/>
    <w:aliases w:val="H3 Знак1"/>
    <w:locked/>
    <w:rsid w:val="0054706B"/>
    <w:rPr>
      <w:rFonts w:ascii="Cambria" w:hAnsi="Cambria"/>
      <w:b/>
      <w:color w:val="auto"/>
      <w:sz w:val="24"/>
    </w:rPr>
  </w:style>
  <w:style w:type="paragraph" w:styleId="HTML">
    <w:name w:val="HTML Preformatted"/>
    <w:basedOn w:val="a5"/>
    <w:link w:val="HTML0"/>
    <w:rsid w:val="005470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locked/>
    <w:rsid w:val="0054706B"/>
    <w:rPr>
      <w:rFonts w:ascii="Courier New" w:hAnsi="Courier New" w:cs="Courier New"/>
    </w:rPr>
  </w:style>
  <w:style w:type="paragraph" w:styleId="ab">
    <w:name w:val="Normal (Web)"/>
    <w:basedOn w:val="a5"/>
    <w:rsid w:val="0054706B"/>
    <w:pPr>
      <w:spacing w:before="100" w:beforeAutospacing="1" w:after="100" w:afterAutospacing="1"/>
    </w:pPr>
  </w:style>
  <w:style w:type="paragraph" w:styleId="13">
    <w:name w:val="toc 1"/>
    <w:basedOn w:val="a5"/>
    <w:next w:val="a5"/>
    <w:autoRedefine/>
    <w:semiHidden/>
    <w:rsid w:val="0054706B"/>
    <w:pPr>
      <w:tabs>
        <w:tab w:val="left" w:pos="426"/>
        <w:tab w:val="right" w:leader="dot" w:pos="9923"/>
      </w:tabs>
    </w:pPr>
    <w:rPr>
      <w:noProof/>
    </w:rPr>
  </w:style>
  <w:style w:type="paragraph" w:styleId="25">
    <w:name w:val="toc 2"/>
    <w:basedOn w:val="a5"/>
    <w:next w:val="a5"/>
    <w:autoRedefine/>
    <w:semiHidden/>
    <w:rsid w:val="00F33FBE"/>
    <w:pPr>
      <w:tabs>
        <w:tab w:val="left" w:pos="426"/>
        <w:tab w:val="right" w:leader="dot" w:pos="9923"/>
        <w:tab w:val="right" w:pos="10348"/>
      </w:tabs>
      <w:ind w:left="1134" w:right="74" w:hanging="1134"/>
    </w:pPr>
    <w:rPr>
      <w:noProof/>
    </w:rPr>
  </w:style>
  <w:style w:type="paragraph" w:styleId="35">
    <w:name w:val="toc 3"/>
    <w:basedOn w:val="a5"/>
    <w:next w:val="a5"/>
    <w:autoRedefine/>
    <w:semiHidden/>
    <w:rsid w:val="0054706B"/>
    <w:pPr>
      <w:jc w:val="both"/>
    </w:pPr>
  </w:style>
  <w:style w:type="paragraph" w:styleId="42">
    <w:name w:val="toc 4"/>
    <w:basedOn w:val="a5"/>
    <w:next w:val="a5"/>
    <w:autoRedefine/>
    <w:semiHidden/>
    <w:rsid w:val="0054706B"/>
    <w:pPr>
      <w:ind w:left="720"/>
    </w:pPr>
  </w:style>
  <w:style w:type="paragraph" w:styleId="52">
    <w:name w:val="toc 5"/>
    <w:basedOn w:val="a5"/>
    <w:next w:val="a5"/>
    <w:autoRedefine/>
    <w:semiHidden/>
    <w:rsid w:val="0054706B"/>
    <w:pPr>
      <w:ind w:left="960"/>
    </w:pPr>
  </w:style>
  <w:style w:type="paragraph" w:styleId="61">
    <w:name w:val="toc 6"/>
    <w:basedOn w:val="a5"/>
    <w:next w:val="a5"/>
    <w:autoRedefine/>
    <w:semiHidden/>
    <w:rsid w:val="0054706B"/>
    <w:pPr>
      <w:ind w:left="1200"/>
    </w:pPr>
  </w:style>
  <w:style w:type="paragraph" w:styleId="71">
    <w:name w:val="toc 7"/>
    <w:basedOn w:val="a5"/>
    <w:next w:val="a5"/>
    <w:autoRedefine/>
    <w:semiHidden/>
    <w:rsid w:val="0054706B"/>
    <w:pPr>
      <w:ind w:left="1440"/>
    </w:pPr>
  </w:style>
  <w:style w:type="paragraph" w:styleId="81">
    <w:name w:val="toc 8"/>
    <w:basedOn w:val="a5"/>
    <w:next w:val="a5"/>
    <w:autoRedefine/>
    <w:semiHidden/>
    <w:rsid w:val="0054706B"/>
    <w:pPr>
      <w:ind w:left="1680"/>
    </w:pPr>
  </w:style>
  <w:style w:type="paragraph" w:styleId="91">
    <w:name w:val="toc 9"/>
    <w:basedOn w:val="a5"/>
    <w:next w:val="a5"/>
    <w:autoRedefine/>
    <w:semiHidden/>
    <w:rsid w:val="0054706B"/>
    <w:pPr>
      <w:ind w:left="1920"/>
    </w:pPr>
  </w:style>
  <w:style w:type="paragraph" w:styleId="ac">
    <w:name w:val="footnote text"/>
    <w:basedOn w:val="a5"/>
    <w:link w:val="ad"/>
    <w:semiHidden/>
    <w:rsid w:val="0054706B"/>
    <w:pPr>
      <w:snapToGrid w:val="0"/>
      <w:spacing w:line="360" w:lineRule="auto"/>
      <w:ind w:firstLine="567"/>
      <w:jc w:val="both"/>
    </w:pPr>
    <w:rPr>
      <w:snapToGrid w:val="0"/>
      <w:lang w:val="x-none" w:eastAsia="x-none"/>
    </w:rPr>
  </w:style>
  <w:style w:type="character" w:customStyle="1" w:styleId="ad">
    <w:name w:val="Текст сноски Знак"/>
    <w:link w:val="ac"/>
    <w:semiHidden/>
    <w:locked/>
    <w:rsid w:val="0054706B"/>
    <w:rPr>
      <w:rFonts w:cs="Times New Roman"/>
      <w:snapToGrid w:val="0"/>
      <w:sz w:val="24"/>
      <w:szCs w:val="24"/>
    </w:rPr>
  </w:style>
  <w:style w:type="paragraph" w:styleId="ae">
    <w:name w:val="annotation text"/>
    <w:basedOn w:val="a5"/>
    <w:link w:val="af"/>
    <w:semiHidden/>
    <w:rsid w:val="0054706B"/>
    <w:rPr>
      <w:sz w:val="20"/>
      <w:szCs w:val="20"/>
      <w:lang w:val="x-none" w:eastAsia="x-none"/>
    </w:rPr>
  </w:style>
  <w:style w:type="character" w:customStyle="1" w:styleId="CommentTextChar">
    <w:name w:val="Comment Text Char"/>
    <w:semiHidden/>
    <w:locked/>
    <w:rsid w:val="00F934BA"/>
    <w:rPr>
      <w:rFonts w:cs="Times New Roman"/>
    </w:rPr>
  </w:style>
  <w:style w:type="character" w:customStyle="1" w:styleId="af">
    <w:name w:val="Текст примечания Знак"/>
    <w:link w:val="ae"/>
    <w:semiHidden/>
    <w:locked/>
    <w:rsid w:val="0054706B"/>
  </w:style>
  <w:style w:type="character" w:customStyle="1" w:styleId="af0">
    <w:name w:val="Верхний колонтитул Знак"/>
    <w:aliases w:val="Heder Знак,Titul Знак"/>
    <w:link w:val="af1"/>
    <w:locked/>
    <w:rsid w:val="0054706B"/>
    <w:rPr>
      <w:rFonts w:ascii="Courier New" w:hAnsi="Courier New"/>
      <w:lang w:val="ru-RU" w:eastAsia="ru-RU"/>
    </w:rPr>
  </w:style>
  <w:style w:type="paragraph" w:styleId="af1">
    <w:name w:val="header"/>
    <w:aliases w:val="Heder,Titul"/>
    <w:basedOn w:val="a5"/>
    <w:link w:val="af0"/>
    <w:semiHidden/>
    <w:rsid w:val="0054706B"/>
    <w:pPr>
      <w:tabs>
        <w:tab w:val="center" w:pos="4153"/>
        <w:tab w:val="right" w:pos="8306"/>
      </w:tabs>
    </w:pPr>
    <w:rPr>
      <w:rFonts w:ascii="Courier New" w:hAnsi="Courier New"/>
      <w:sz w:val="20"/>
      <w:szCs w:val="20"/>
    </w:rPr>
  </w:style>
  <w:style w:type="character" w:customStyle="1" w:styleId="HeaderChar1">
    <w:name w:val="Header Char1"/>
    <w:aliases w:val="Heder Char1,Titul Char1"/>
    <w:semiHidden/>
    <w:locked/>
    <w:rPr>
      <w:rFonts w:cs="Times New Roman"/>
      <w:sz w:val="24"/>
      <w:szCs w:val="24"/>
    </w:rPr>
  </w:style>
  <w:style w:type="character" w:customStyle="1" w:styleId="14">
    <w:name w:val="Верхний колонтитул Знак1"/>
    <w:aliases w:val="Heder Знак1,Titul Знак1"/>
    <w:semiHidden/>
    <w:locked/>
    <w:rsid w:val="0054706B"/>
    <w:rPr>
      <w:sz w:val="24"/>
    </w:rPr>
  </w:style>
  <w:style w:type="paragraph" w:styleId="af2">
    <w:name w:val="footer"/>
    <w:basedOn w:val="a5"/>
    <w:link w:val="af3"/>
    <w:semiHidden/>
    <w:rsid w:val="0054706B"/>
    <w:pPr>
      <w:tabs>
        <w:tab w:val="center" w:pos="4153"/>
        <w:tab w:val="right" w:pos="830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af3">
    <w:name w:val="Нижний колонтитул Знак"/>
    <w:link w:val="af2"/>
    <w:semiHidden/>
    <w:locked/>
    <w:rsid w:val="0054706B"/>
    <w:rPr>
      <w:rFonts w:ascii="Courier New" w:hAnsi="Courier New" w:cs="Courier New"/>
    </w:rPr>
  </w:style>
  <w:style w:type="paragraph" w:styleId="af4">
    <w:name w:val="caption"/>
    <w:basedOn w:val="a5"/>
    <w:next w:val="a5"/>
    <w:qFormat/>
    <w:rsid w:val="0054706B"/>
    <w:pPr>
      <w:pageBreakBefore/>
      <w:suppressAutoHyphens/>
      <w:snapToGrid w:val="0"/>
      <w:spacing w:before="120" w:after="120"/>
      <w:jc w:val="both"/>
    </w:pPr>
    <w:rPr>
      <w:i/>
      <w:iCs/>
    </w:rPr>
  </w:style>
  <w:style w:type="paragraph" w:styleId="af5">
    <w:name w:val="endnote text"/>
    <w:basedOn w:val="a5"/>
    <w:link w:val="af6"/>
    <w:semiHidden/>
    <w:rsid w:val="0054706B"/>
    <w:rPr>
      <w:sz w:val="20"/>
      <w:szCs w:val="20"/>
      <w:lang w:val="x-none" w:eastAsia="x-none"/>
    </w:rPr>
  </w:style>
  <w:style w:type="character" w:customStyle="1" w:styleId="af6">
    <w:name w:val="Текст концевой сноски Знак"/>
    <w:link w:val="af5"/>
    <w:locked/>
    <w:rsid w:val="0054706B"/>
    <w:rPr>
      <w:rFonts w:cs="Times New Roman"/>
    </w:rPr>
  </w:style>
  <w:style w:type="paragraph" w:styleId="a">
    <w:name w:val="List Number"/>
    <w:basedOn w:val="a5"/>
    <w:semiHidden/>
    <w:rsid w:val="0054706B"/>
    <w:pPr>
      <w:numPr>
        <w:numId w:val="3"/>
      </w:numPr>
    </w:pPr>
  </w:style>
  <w:style w:type="paragraph" w:styleId="26">
    <w:name w:val="List 2"/>
    <w:basedOn w:val="a5"/>
    <w:semiHidden/>
    <w:rsid w:val="0054706B"/>
    <w:pPr>
      <w:ind w:left="566" w:hanging="283"/>
    </w:pPr>
  </w:style>
  <w:style w:type="paragraph" w:styleId="2">
    <w:name w:val="List Bullet 2"/>
    <w:basedOn w:val="a5"/>
    <w:semiHidden/>
    <w:rsid w:val="0054706B"/>
    <w:pPr>
      <w:numPr>
        <w:numId w:val="4"/>
      </w:numPr>
    </w:pPr>
  </w:style>
  <w:style w:type="paragraph" w:styleId="30">
    <w:name w:val="List Bullet 3"/>
    <w:basedOn w:val="a5"/>
    <w:semiHidden/>
    <w:rsid w:val="0054706B"/>
    <w:pPr>
      <w:numPr>
        <w:numId w:val="5"/>
      </w:numPr>
    </w:pPr>
  </w:style>
  <w:style w:type="paragraph" w:styleId="3">
    <w:name w:val="List Number 3"/>
    <w:basedOn w:val="a5"/>
    <w:semiHidden/>
    <w:rsid w:val="0054706B"/>
    <w:pPr>
      <w:numPr>
        <w:numId w:val="6"/>
      </w:numPr>
    </w:pPr>
  </w:style>
  <w:style w:type="paragraph" w:styleId="af7">
    <w:name w:val="Body Text"/>
    <w:basedOn w:val="a5"/>
    <w:link w:val="af8"/>
    <w:semiHidden/>
    <w:rsid w:val="0054706B"/>
    <w:pPr>
      <w:spacing w:after="120"/>
    </w:pPr>
    <w:rPr>
      <w:lang w:val="x-none" w:eastAsia="x-none"/>
    </w:rPr>
  </w:style>
  <w:style w:type="character" w:customStyle="1" w:styleId="af8">
    <w:name w:val="Основной текст Знак"/>
    <w:link w:val="af7"/>
    <w:semiHidden/>
    <w:locked/>
    <w:rsid w:val="0054706B"/>
    <w:rPr>
      <w:rFonts w:cs="Times New Roman"/>
      <w:sz w:val="24"/>
      <w:szCs w:val="24"/>
    </w:rPr>
  </w:style>
  <w:style w:type="paragraph" w:styleId="af9">
    <w:name w:val="Body Text Indent"/>
    <w:basedOn w:val="a5"/>
    <w:link w:val="afa"/>
    <w:semiHidden/>
    <w:rsid w:val="0054706B"/>
    <w:pPr>
      <w:ind w:firstLine="720"/>
      <w:jc w:val="both"/>
    </w:pPr>
    <w:rPr>
      <w:lang w:val="x-none" w:eastAsia="x-none"/>
    </w:rPr>
  </w:style>
  <w:style w:type="character" w:customStyle="1" w:styleId="afa">
    <w:name w:val="Основной текст с отступом Знак"/>
    <w:link w:val="af9"/>
    <w:semiHidden/>
    <w:locked/>
    <w:rsid w:val="0054706B"/>
    <w:rPr>
      <w:rFonts w:cs="Times New Roman"/>
      <w:sz w:val="24"/>
      <w:szCs w:val="24"/>
    </w:rPr>
  </w:style>
  <w:style w:type="paragraph" w:styleId="afb">
    <w:name w:val="List Continue"/>
    <w:basedOn w:val="a5"/>
    <w:semiHidden/>
    <w:rsid w:val="0054706B"/>
    <w:pPr>
      <w:spacing w:after="120"/>
      <w:ind w:left="283"/>
    </w:pPr>
  </w:style>
  <w:style w:type="paragraph" w:styleId="27">
    <w:name w:val="Body Text 2"/>
    <w:basedOn w:val="a5"/>
    <w:link w:val="28"/>
    <w:rsid w:val="0054706B"/>
    <w:pPr>
      <w:spacing w:after="120" w:line="480" w:lineRule="auto"/>
    </w:pPr>
    <w:rPr>
      <w:lang w:val="x-none" w:eastAsia="x-none"/>
    </w:rPr>
  </w:style>
  <w:style w:type="character" w:customStyle="1" w:styleId="28">
    <w:name w:val="Основной текст 2 Знак"/>
    <w:link w:val="27"/>
    <w:locked/>
    <w:rsid w:val="0054706B"/>
    <w:rPr>
      <w:rFonts w:cs="Times New Roman"/>
      <w:sz w:val="24"/>
      <w:szCs w:val="24"/>
    </w:rPr>
  </w:style>
  <w:style w:type="paragraph" w:styleId="36">
    <w:name w:val="Body Text 3"/>
    <w:basedOn w:val="a5"/>
    <w:link w:val="37"/>
    <w:semiHidden/>
    <w:rsid w:val="0054706B"/>
    <w:pPr>
      <w:spacing w:after="120"/>
    </w:pPr>
    <w:rPr>
      <w:sz w:val="16"/>
      <w:szCs w:val="16"/>
      <w:lang w:val="x-none" w:eastAsia="x-none"/>
    </w:rPr>
  </w:style>
  <w:style w:type="character" w:customStyle="1" w:styleId="37">
    <w:name w:val="Основной текст 3 Знак"/>
    <w:link w:val="36"/>
    <w:semiHidden/>
    <w:locked/>
    <w:rsid w:val="0054706B"/>
    <w:rPr>
      <w:rFonts w:cs="Times New Roman"/>
      <w:sz w:val="16"/>
      <w:szCs w:val="16"/>
    </w:rPr>
  </w:style>
  <w:style w:type="paragraph" w:styleId="29">
    <w:name w:val="Body Text Indent 2"/>
    <w:basedOn w:val="a5"/>
    <w:link w:val="2a"/>
    <w:rsid w:val="0054706B"/>
    <w:pPr>
      <w:ind w:firstLine="720"/>
      <w:jc w:val="both"/>
    </w:pPr>
    <w:rPr>
      <w:lang w:val="x-none" w:eastAsia="x-none"/>
    </w:rPr>
  </w:style>
  <w:style w:type="character" w:customStyle="1" w:styleId="2a">
    <w:name w:val="Основной текст с отступом 2 Знак"/>
    <w:link w:val="29"/>
    <w:locked/>
    <w:rsid w:val="0054706B"/>
    <w:rPr>
      <w:rFonts w:cs="Times New Roman"/>
      <w:sz w:val="24"/>
      <w:szCs w:val="24"/>
    </w:rPr>
  </w:style>
  <w:style w:type="paragraph" w:styleId="38">
    <w:name w:val="Body Text Indent 3"/>
    <w:basedOn w:val="a5"/>
    <w:link w:val="39"/>
    <w:semiHidden/>
    <w:rsid w:val="0054706B"/>
    <w:pPr>
      <w:ind w:firstLine="720"/>
      <w:jc w:val="both"/>
    </w:pPr>
    <w:rPr>
      <w:sz w:val="16"/>
      <w:szCs w:val="16"/>
      <w:lang w:val="x-none" w:eastAsia="x-none"/>
    </w:rPr>
  </w:style>
  <w:style w:type="character" w:customStyle="1" w:styleId="39">
    <w:name w:val="Основной текст с отступом 3 Знак"/>
    <w:link w:val="38"/>
    <w:semiHidden/>
    <w:locked/>
    <w:rsid w:val="0054706B"/>
    <w:rPr>
      <w:rFonts w:cs="Times New Roman"/>
      <w:sz w:val="16"/>
      <w:szCs w:val="16"/>
    </w:rPr>
  </w:style>
  <w:style w:type="paragraph" w:styleId="afc">
    <w:name w:val="Block Text"/>
    <w:basedOn w:val="a5"/>
    <w:semiHidden/>
    <w:rsid w:val="0054706B"/>
    <w:pPr>
      <w:ind w:left="-5220" w:right="-105"/>
      <w:jc w:val="both"/>
    </w:pPr>
    <w:rPr>
      <w:i/>
      <w:iCs/>
    </w:rPr>
  </w:style>
  <w:style w:type="paragraph" w:styleId="afd">
    <w:name w:val="Document Map"/>
    <w:basedOn w:val="a5"/>
    <w:link w:val="afe"/>
    <w:semiHidden/>
    <w:rsid w:val="0054706B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afe">
    <w:name w:val="Схема документа Знак"/>
    <w:link w:val="afd"/>
    <w:semiHidden/>
    <w:locked/>
    <w:rsid w:val="0054706B"/>
    <w:rPr>
      <w:rFonts w:ascii="Tahoma" w:hAnsi="Tahoma" w:cs="Tahoma"/>
      <w:sz w:val="24"/>
      <w:szCs w:val="24"/>
      <w:shd w:val="clear" w:color="auto" w:fill="000080"/>
    </w:rPr>
  </w:style>
  <w:style w:type="paragraph" w:styleId="aff">
    <w:name w:val="Plain Text"/>
    <w:basedOn w:val="a5"/>
    <w:link w:val="aff0"/>
    <w:rsid w:val="0054706B"/>
    <w:pPr>
      <w:snapToGrid w:val="0"/>
    </w:pPr>
    <w:rPr>
      <w:rFonts w:ascii="Courier New" w:hAnsi="Courier New"/>
      <w:snapToGrid w:val="0"/>
      <w:sz w:val="20"/>
      <w:szCs w:val="20"/>
      <w:lang w:val="x-none" w:eastAsia="x-none"/>
    </w:rPr>
  </w:style>
  <w:style w:type="character" w:customStyle="1" w:styleId="PlainTextChar">
    <w:name w:val="Plain Text Char"/>
    <w:locked/>
    <w:rsid w:val="00F934BA"/>
    <w:rPr>
      <w:rFonts w:ascii="Courier New" w:hAnsi="Courier New" w:cs="Courier New"/>
      <w:snapToGrid w:val="0"/>
    </w:rPr>
  </w:style>
  <w:style w:type="character" w:customStyle="1" w:styleId="aff0">
    <w:name w:val="Текст Знак"/>
    <w:link w:val="aff"/>
    <w:locked/>
    <w:rsid w:val="0054706B"/>
    <w:rPr>
      <w:rFonts w:ascii="Courier New" w:hAnsi="Courier New"/>
      <w:snapToGrid w:val="0"/>
    </w:rPr>
  </w:style>
  <w:style w:type="paragraph" w:styleId="aff1">
    <w:name w:val="annotation subject"/>
    <w:basedOn w:val="ae"/>
    <w:next w:val="ae"/>
    <w:link w:val="aff2"/>
    <w:semiHidden/>
    <w:rsid w:val="0054706B"/>
    <w:rPr>
      <w:b/>
      <w:bCs/>
    </w:rPr>
  </w:style>
  <w:style w:type="character" w:customStyle="1" w:styleId="aff2">
    <w:name w:val="Тема примечания Знак"/>
    <w:link w:val="aff1"/>
    <w:semiHidden/>
    <w:locked/>
    <w:rsid w:val="0054706B"/>
    <w:rPr>
      <w:rFonts w:cs="Times New Roman"/>
      <w:b/>
      <w:bCs/>
    </w:rPr>
  </w:style>
  <w:style w:type="paragraph" w:styleId="aff3">
    <w:name w:val="Balloon Text"/>
    <w:basedOn w:val="a5"/>
    <w:link w:val="aff4"/>
    <w:semiHidden/>
    <w:rsid w:val="0054706B"/>
    <w:rPr>
      <w:rFonts w:ascii="Tahoma" w:hAnsi="Tahoma"/>
      <w:sz w:val="16"/>
      <w:szCs w:val="16"/>
      <w:lang w:val="x-none" w:eastAsia="x-none"/>
    </w:rPr>
  </w:style>
  <w:style w:type="character" w:customStyle="1" w:styleId="aff4">
    <w:name w:val="Текст выноски Знак"/>
    <w:link w:val="aff3"/>
    <w:semiHidden/>
    <w:locked/>
    <w:rsid w:val="0054706B"/>
    <w:rPr>
      <w:rFonts w:ascii="Tahoma" w:hAnsi="Tahoma" w:cs="Tahoma"/>
      <w:sz w:val="16"/>
      <w:szCs w:val="16"/>
    </w:rPr>
  </w:style>
  <w:style w:type="paragraph" w:customStyle="1" w:styleId="Revision1">
    <w:name w:val="Revision1"/>
    <w:semiHidden/>
    <w:rsid w:val="0054706B"/>
    <w:rPr>
      <w:sz w:val="24"/>
      <w:szCs w:val="24"/>
    </w:rPr>
  </w:style>
  <w:style w:type="paragraph" w:customStyle="1" w:styleId="ListParagraph1">
    <w:name w:val="List Paragraph1"/>
    <w:basedOn w:val="a5"/>
    <w:link w:val="ListParagraphChar"/>
    <w:rsid w:val="0054706B"/>
    <w:pPr>
      <w:spacing w:after="200" w:line="276" w:lineRule="auto"/>
      <w:ind w:left="720"/>
    </w:pPr>
    <w:rPr>
      <w:rFonts w:ascii="Calibri" w:hAnsi="Calibri"/>
      <w:sz w:val="22"/>
      <w:szCs w:val="20"/>
      <w:lang w:eastAsia="en-US"/>
    </w:rPr>
  </w:style>
  <w:style w:type="paragraph" w:customStyle="1" w:styleId="ConsNormal">
    <w:name w:val="ConsNormal"/>
    <w:rsid w:val="0054706B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54706B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15">
    <w:name w:val="Обычный1"/>
    <w:rsid w:val="0054706B"/>
    <w:rPr>
      <w:sz w:val="24"/>
      <w:szCs w:val="24"/>
    </w:rPr>
  </w:style>
  <w:style w:type="paragraph" w:customStyle="1" w:styleId="aff5">
    <w:name w:val="Знак"/>
    <w:basedOn w:val="a5"/>
    <w:rsid w:val="0054706B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6">
    <w:name w:val="Знак Знак Знак Знак"/>
    <w:basedOn w:val="a5"/>
    <w:rsid w:val="0054706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1">
    <w:name w:val="заголовок 11"/>
    <w:basedOn w:val="a5"/>
    <w:next w:val="a5"/>
    <w:rsid w:val="0054706B"/>
    <w:pPr>
      <w:keepNext/>
      <w:snapToGrid w:val="0"/>
      <w:jc w:val="center"/>
    </w:pPr>
  </w:style>
  <w:style w:type="paragraph" w:customStyle="1" w:styleId="16">
    <w:name w:val="заголовок 1"/>
    <w:basedOn w:val="a5"/>
    <w:next w:val="a5"/>
    <w:rsid w:val="0054706B"/>
    <w:pPr>
      <w:keepNext/>
      <w:widowControl w:val="0"/>
      <w:snapToGrid w:val="0"/>
      <w:jc w:val="center"/>
    </w:pPr>
    <w:rPr>
      <w:b/>
      <w:bCs/>
      <w:sz w:val="22"/>
      <w:szCs w:val="22"/>
    </w:rPr>
  </w:style>
  <w:style w:type="paragraph" w:customStyle="1" w:styleId="2b">
    <w:name w:val="çàãîëîâîê 2"/>
    <w:basedOn w:val="a5"/>
    <w:next w:val="a5"/>
    <w:rsid w:val="0054706B"/>
    <w:pPr>
      <w:keepNext/>
      <w:jc w:val="both"/>
    </w:pPr>
    <w:rPr>
      <w:lang w:val="en-GB"/>
    </w:rPr>
  </w:style>
  <w:style w:type="paragraph" w:customStyle="1" w:styleId="aff7">
    <w:name w:val="Таблица шапка"/>
    <w:basedOn w:val="a5"/>
    <w:rsid w:val="0054706B"/>
    <w:pPr>
      <w:keepNext/>
      <w:snapToGrid w:val="0"/>
      <w:spacing w:before="40" w:after="40"/>
      <w:ind w:left="57" w:right="57"/>
    </w:pPr>
    <w:rPr>
      <w:sz w:val="22"/>
      <w:szCs w:val="22"/>
    </w:rPr>
  </w:style>
  <w:style w:type="paragraph" w:customStyle="1" w:styleId="aff8">
    <w:name w:val="Таблица текст"/>
    <w:basedOn w:val="a5"/>
    <w:rsid w:val="0054706B"/>
    <w:pPr>
      <w:snapToGrid w:val="0"/>
      <w:spacing w:before="40" w:after="40"/>
      <w:ind w:left="57" w:right="57"/>
    </w:pPr>
  </w:style>
  <w:style w:type="paragraph" w:customStyle="1" w:styleId="a3">
    <w:name w:val="Пункт"/>
    <w:basedOn w:val="a5"/>
    <w:rsid w:val="0054706B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8"/>
    </w:rPr>
  </w:style>
  <w:style w:type="paragraph" w:customStyle="1" w:styleId="21">
    <w:name w:val="Уровень2"/>
    <w:basedOn w:val="a5"/>
    <w:rsid w:val="0054706B"/>
    <w:pPr>
      <w:numPr>
        <w:numId w:val="7"/>
      </w:numPr>
      <w:tabs>
        <w:tab w:val="left" w:pos="993"/>
      </w:tabs>
      <w:spacing w:before="120" w:after="120"/>
      <w:jc w:val="both"/>
      <w:outlineLvl w:val="0"/>
    </w:pPr>
    <w:rPr>
      <w:rFonts w:ascii="Arial" w:hAnsi="Arial" w:cs="Arial"/>
      <w:color w:val="000000"/>
    </w:rPr>
  </w:style>
  <w:style w:type="paragraph" w:customStyle="1" w:styleId="32">
    <w:name w:val="Уровень3"/>
    <w:basedOn w:val="21"/>
    <w:rsid w:val="0054706B"/>
    <w:pPr>
      <w:numPr>
        <w:ilvl w:val="2"/>
      </w:numPr>
      <w:tabs>
        <w:tab w:val="num" w:pos="1134"/>
      </w:tabs>
    </w:pPr>
  </w:style>
  <w:style w:type="paragraph" w:customStyle="1" w:styleId="aff9">
    <w:name w:val="Заголовок статьи"/>
    <w:basedOn w:val="a5"/>
    <w:next w:val="a5"/>
    <w:rsid w:val="0054706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211">
    <w:name w:val="Основной текст с отступом 21"/>
    <w:basedOn w:val="a5"/>
    <w:rsid w:val="0054706B"/>
    <w:pPr>
      <w:widowControl w:val="0"/>
      <w:overflowPunct w:val="0"/>
      <w:autoSpaceDE w:val="0"/>
      <w:autoSpaceDN w:val="0"/>
      <w:adjustRightInd w:val="0"/>
      <w:spacing w:after="360" w:line="240" w:lineRule="exact"/>
      <w:ind w:firstLine="851"/>
      <w:jc w:val="both"/>
    </w:pPr>
  </w:style>
  <w:style w:type="paragraph" w:customStyle="1" w:styleId="a4">
    <w:name w:val="А_обычный"/>
    <w:basedOn w:val="a5"/>
    <w:rsid w:val="0054706B"/>
    <w:pPr>
      <w:numPr>
        <w:numId w:val="8"/>
      </w:numPr>
      <w:jc w:val="both"/>
    </w:pPr>
  </w:style>
  <w:style w:type="paragraph" w:customStyle="1" w:styleId="3a">
    <w:name w:val="Стиль3"/>
    <w:basedOn w:val="29"/>
    <w:rsid w:val="0054706B"/>
    <w:pPr>
      <w:widowControl w:val="0"/>
      <w:tabs>
        <w:tab w:val="num" w:pos="1307"/>
      </w:tabs>
      <w:adjustRightInd w:val="0"/>
      <w:ind w:left="1080" w:firstLine="0"/>
    </w:pPr>
  </w:style>
  <w:style w:type="paragraph" w:customStyle="1" w:styleId="1-3">
    <w:name w:val="Текст1-3"/>
    <w:basedOn w:val="a5"/>
    <w:rsid w:val="0054706B"/>
    <w:pPr>
      <w:spacing w:after="60" w:line="288" w:lineRule="auto"/>
      <w:jc w:val="both"/>
    </w:pPr>
  </w:style>
  <w:style w:type="paragraph" w:customStyle="1" w:styleId="aHeader">
    <w:name w:val="a_Header"/>
    <w:basedOn w:val="a5"/>
    <w:rsid w:val="0054706B"/>
    <w:pPr>
      <w:tabs>
        <w:tab w:val="left" w:pos="1985"/>
      </w:tabs>
      <w:spacing w:after="60"/>
      <w:jc w:val="center"/>
    </w:pPr>
    <w:rPr>
      <w:rFonts w:ascii="Courier New" w:hAnsi="Courier New" w:cs="Courier New"/>
    </w:rPr>
  </w:style>
  <w:style w:type="paragraph" w:customStyle="1" w:styleId="affa">
    <w:name w:val="Подраздел"/>
    <w:basedOn w:val="a5"/>
    <w:rsid w:val="0054706B"/>
    <w:pPr>
      <w:spacing w:before="240"/>
      <w:ind w:left="1701" w:hanging="283"/>
      <w:jc w:val="both"/>
    </w:pPr>
    <w:rPr>
      <w:rFonts w:ascii="PragmaticaTT" w:hAnsi="PragmaticaTT" w:cs="PragmaticaTT"/>
    </w:rPr>
  </w:style>
  <w:style w:type="paragraph" w:customStyle="1" w:styleId="affb">
    <w:name w:val="регламент список"/>
    <w:basedOn w:val="31"/>
    <w:autoRedefine/>
    <w:rsid w:val="0054706B"/>
    <w:pPr>
      <w:keepLines/>
      <w:spacing w:before="120" w:after="120" w:line="180" w:lineRule="atLeast"/>
      <w:outlineLvl w:val="9"/>
    </w:pPr>
    <w:rPr>
      <w:rFonts w:ascii="Times New Roman" w:hAnsi="Times New Roman" w:cs="Times New Roman"/>
      <w:spacing w:val="-5"/>
      <w:kern w:val="28"/>
      <w:sz w:val="24"/>
      <w:szCs w:val="24"/>
      <w:lang w:eastAsia="en-US"/>
    </w:rPr>
  </w:style>
  <w:style w:type="paragraph" w:customStyle="1" w:styleId="Times12">
    <w:name w:val="Times 12"/>
    <w:basedOn w:val="a5"/>
    <w:rsid w:val="0054706B"/>
    <w:pPr>
      <w:overflowPunct w:val="0"/>
      <w:autoSpaceDE w:val="0"/>
      <w:autoSpaceDN w:val="0"/>
      <w:adjustRightInd w:val="0"/>
      <w:ind w:firstLine="567"/>
      <w:jc w:val="both"/>
    </w:pPr>
  </w:style>
  <w:style w:type="paragraph" w:customStyle="1" w:styleId="23">
    <w:name w:val="Пункт_2"/>
    <w:basedOn w:val="a5"/>
    <w:rsid w:val="0054706B"/>
    <w:pPr>
      <w:numPr>
        <w:ilvl w:val="1"/>
        <w:numId w:val="9"/>
      </w:numPr>
      <w:tabs>
        <w:tab w:val="clear" w:pos="1440"/>
        <w:tab w:val="num" w:pos="643"/>
        <w:tab w:val="num" w:pos="1701"/>
      </w:tabs>
      <w:ind w:left="643"/>
      <w:jc w:val="both"/>
    </w:pPr>
    <w:rPr>
      <w:sz w:val="28"/>
      <w:szCs w:val="28"/>
    </w:rPr>
  </w:style>
  <w:style w:type="paragraph" w:customStyle="1" w:styleId="33">
    <w:name w:val="Пункт_3"/>
    <w:basedOn w:val="a5"/>
    <w:rsid w:val="0054706B"/>
    <w:pPr>
      <w:numPr>
        <w:ilvl w:val="2"/>
        <w:numId w:val="9"/>
      </w:numPr>
      <w:ind w:left="2302"/>
      <w:jc w:val="both"/>
    </w:pPr>
    <w:rPr>
      <w:sz w:val="28"/>
      <w:szCs w:val="28"/>
    </w:rPr>
  </w:style>
  <w:style w:type="paragraph" w:customStyle="1" w:styleId="ConsNonformat">
    <w:name w:val="ConsNonformat"/>
    <w:rsid w:val="0054706B"/>
    <w:pPr>
      <w:widowControl w:val="0"/>
    </w:pPr>
    <w:rPr>
      <w:rFonts w:ascii="Courier New" w:hAnsi="Courier New" w:cs="Courier New"/>
    </w:rPr>
  </w:style>
  <w:style w:type="paragraph" w:customStyle="1" w:styleId="02statia2">
    <w:name w:val="02statia2"/>
    <w:basedOn w:val="a5"/>
    <w:rsid w:val="0054706B"/>
    <w:pPr>
      <w:spacing w:before="120" w:line="320" w:lineRule="atLeast"/>
      <w:ind w:left="2020" w:hanging="880"/>
      <w:jc w:val="both"/>
    </w:pPr>
    <w:rPr>
      <w:rFonts w:ascii="GaramondNarrowC" w:hAnsi="GaramondNarrowC" w:cs="GaramondNarrowC"/>
      <w:color w:val="000000"/>
      <w:sz w:val="21"/>
      <w:szCs w:val="21"/>
    </w:rPr>
  </w:style>
  <w:style w:type="paragraph" w:customStyle="1" w:styleId="affc">
    <w:name w:val="Подпункт"/>
    <w:basedOn w:val="a3"/>
    <w:rsid w:val="0054706B"/>
    <w:pPr>
      <w:numPr>
        <w:ilvl w:val="0"/>
        <w:numId w:val="0"/>
      </w:numPr>
      <w:tabs>
        <w:tab w:val="num" w:pos="1134"/>
      </w:tabs>
      <w:ind w:left="1134" w:hanging="1134"/>
    </w:pPr>
    <w:rPr>
      <w:sz w:val="22"/>
      <w:szCs w:val="22"/>
    </w:rPr>
  </w:style>
  <w:style w:type="paragraph" w:customStyle="1" w:styleId="a2">
    <w:name w:val="Подподпункт"/>
    <w:basedOn w:val="affc"/>
    <w:rsid w:val="0054706B"/>
    <w:pPr>
      <w:numPr>
        <w:numId w:val="10"/>
      </w:numPr>
      <w:tabs>
        <w:tab w:val="num" w:pos="926"/>
      </w:tabs>
      <w:ind w:left="0"/>
    </w:pPr>
  </w:style>
  <w:style w:type="paragraph" w:customStyle="1" w:styleId="affd">
    <w:name w:val="маркированный"/>
    <w:basedOn w:val="a5"/>
    <w:semiHidden/>
    <w:rsid w:val="0054706B"/>
    <w:pPr>
      <w:tabs>
        <w:tab w:val="num" w:pos="1701"/>
      </w:tabs>
      <w:snapToGrid w:val="0"/>
      <w:spacing w:line="360" w:lineRule="auto"/>
      <w:ind w:left="1701" w:hanging="567"/>
      <w:jc w:val="both"/>
    </w:pPr>
    <w:rPr>
      <w:sz w:val="22"/>
      <w:szCs w:val="22"/>
    </w:rPr>
  </w:style>
  <w:style w:type="character" w:customStyle="1" w:styleId="17">
    <w:name w:val="Ариал Знак1"/>
    <w:link w:val="affe"/>
    <w:locked/>
    <w:rsid w:val="0054706B"/>
    <w:rPr>
      <w:rFonts w:ascii="Arial" w:hAnsi="Arial"/>
      <w:sz w:val="24"/>
      <w:lang w:val="ru-RU" w:eastAsia="ru-RU"/>
    </w:rPr>
  </w:style>
  <w:style w:type="paragraph" w:customStyle="1" w:styleId="affe">
    <w:name w:val="Ариал"/>
    <w:basedOn w:val="a5"/>
    <w:link w:val="17"/>
    <w:rsid w:val="0054706B"/>
    <w:pPr>
      <w:spacing w:before="120" w:after="120" w:line="360" w:lineRule="auto"/>
      <w:ind w:firstLine="851"/>
      <w:jc w:val="both"/>
    </w:pPr>
    <w:rPr>
      <w:rFonts w:ascii="Arial" w:hAnsi="Arial"/>
      <w:szCs w:val="20"/>
    </w:rPr>
  </w:style>
  <w:style w:type="paragraph" w:customStyle="1" w:styleId="ConsPlusNonformat">
    <w:name w:val="ConsPlusNonformat"/>
    <w:rsid w:val="0054706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f">
    <w:name w:val="Пункт б/н"/>
    <w:basedOn w:val="a5"/>
    <w:rsid w:val="0054706B"/>
    <w:pPr>
      <w:tabs>
        <w:tab w:val="left" w:pos="1134"/>
      </w:tabs>
      <w:snapToGrid w:val="0"/>
      <w:spacing w:line="360" w:lineRule="auto"/>
      <w:ind w:firstLine="567"/>
      <w:jc w:val="both"/>
    </w:pPr>
    <w:rPr>
      <w:sz w:val="22"/>
      <w:szCs w:val="22"/>
    </w:rPr>
  </w:style>
  <w:style w:type="character" w:customStyle="1" w:styleId="18">
    <w:name w:val="Обычный1 Знак"/>
    <w:link w:val="112"/>
    <w:locked/>
    <w:rsid w:val="0054706B"/>
    <w:rPr>
      <w:lang w:val="ru-RU" w:eastAsia="ru-RU" w:bidi="ar-SA"/>
    </w:rPr>
  </w:style>
  <w:style w:type="paragraph" w:customStyle="1" w:styleId="112">
    <w:name w:val="Обычный11"/>
    <w:link w:val="18"/>
    <w:rsid w:val="0054706B"/>
    <w:pPr>
      <w:widowControl w:val="0"/>
      <w:autoSpaceDE w:val="0"/>
      <w:autoSpaceDN w:val="0"/>
      <w:spacing w:before="120" w:after="120"/>
      <w:ind w:firstLine="567"/>
      <w:jc w:val="both"/>
    </w:pPr>
  </w:style>
  <w:style w:type="character" w:customStyle="1" w:styleId="afff0">
    <w:name w:val="Ариал Таблица Знак"/>
    <w:link w:val="afff1"/>
    <w:locked/>
    <w:rsid w:val="0054706B"/>
    <w:rPr>
      <w:rFonts w:ascii="Arial" w:hAnsi="Arial"/>
      <w:sz w:val="24"/>
      <w:lang w:val="ru-RU" w:eastAsia="ru-RU"/>
    </w:rPr>
  </w:style>
  <w:style w:type="paragraph" w:customStyle="1" w:styleId="afff1">
    <w:name w:val="Ариал Таблица"/>
    <w:basedOn w:val="affe"/>
    <w:link w:val="afff0"/>
    <w:rsid w:val="0054706B"/>
    <w:pPr>
      <w:widowControl w:val="0"/>
      <w:adjustRightInd w:val="0"/>
      <w:spacing w:before="0" w:after="0" w:line="240" w:lineRule="auto"/>
      <w:ind w:firstLine="0"/>
    </w:pPr>
  </w:style>
  <w:style w:type="paragraph" w:customStyle="1" w:styleId="afff2">
    <w:name w:val="АриалТабл"/>
    <w:basedOn w:val="affe"/>
    <w:rsid w:val="0054706B"/>
    <w:pPr>
      <w:widowControl w:val="0"/>
      <w:adjustRightInd w:val="0"/>
      <w:spacing w:before="0" w:after="0" w:line="240" w:lineRule="auto"/>
      <w:ind w:firstLine="0"/>
    </w:pPr>
  </w:style>
  <w:style w:type="paragraph" w:customStyle="1" w:styleId="afff3">
    <w:name w:val="Стиль начало"/>
    <w:basedOn w:val="a5"/>
    <w:rsid w:val="0054706B"/>
    <w:pPr>
      <w:spacing w:line="264" w:lineRule="auto"/>
    </w:pPr>
    <w:rPr>
      <w:sz w:val="28"/>
      <w:szCs w:val="28"/>
    </w:rPr>
  </w:style>
  <w:style w:type="paragraph" w:customStyle="1" w:styleId="Noeeu14">
    <w:name w:val="Noeeu14"/>
    <w:basedOn w:val="a5"/>
    <w:rsid w:val="0054706B"/>
    <w:pPr>
      <w:overflowPunct w:val="0"/>
      <w:autoSpaceDE w:val="0"/>
      <w:autoSpaceDN w:val="0"/>
      <w:adjustRightInd w:val="0"/>
      <w:spacing w:line="264" w:lineRule="auto"/>
      <w:ind w:firstLine="720"/>
      <w:jc w:val="both"/>
    </w:pPr>
    <w:rPr>
      <w:sz w:val="28"/>
      <w:szCs w:val="28"/>
    </w:rPr>
  </w:style>
  <w:style w:type="paragraph" w:customStyle="1" w:styleId="Style20">
    <w:name w:val="Style20"/>
    <w:basedOn w:val="a5"/>
    <w:rsid w:val="005470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u">
    <w:name w:val="u"/>
    <w:basedOn w:val="a5"/>
    <w:rsid w:val="0054706B"/>
    <w:pPr>
      <w:spacing w:before="100" w:beforeAutospacing="1" w:after="100" w:afterAutospacing="1"/>
    </w:pPr>
  </w:style>
  <w:style w:type="paragraph" w:customStyle="1" w:styleId="afff4">
    <w:name w:val="АриалСписок"/>
    <w:basedOn w:val="a5"/>
    <w:rsid w:val="0054706B"/>
    <w:pPr>
      <w:widowControl w:val="0"/>
      <w:tabs>
        <w:tab w:val="num" w:pos="1571"/>
      </w:tabs>
      <w:adjustRightInd w:val="0"/>
      <w:ind w:left="1571" w:hanging="360"/>
      <w:jc w:val="both"/>
    </w:pPr>
    <w:rPr>
      <w:rFonts w:ascii="Arial" w:hAnsi="Arial" w:cs="Arial"/>
    </w:rPr>
  </w:style>
  <w:style w:type="paragraph" w:customStyle="1" w:styleId="afff5">
    <w:name w:val="Текст таблицы"/>
    <w:basedOn w:val="a5"/>
    <w:semiHidden/>
    <w:rsid w:val="0054706B"/>
    <w:pPr>
      <w:spacing w:before="40" w:after="40"/>
      <w:ind w:left="57" w:right="57"/>
    </w:pPr>
  </w:style>
  <w:style w:type="paragraph" w:customStyle="1" w:styleId="a0">
    <w:name w:val="Пункт Знак"/>
    <w:basedOn w:val="a5"/>
    <w:rsid w:val="0054706B"/>
    <w:pPr>
      <w:numPr>
        <w:ilvl w:val="1"/>
        <w:numId w:val="11"/>
      </w:numPr>
      <w:tabs>
        <w:tab w:val="left" w:pos="851"/>
        <w:tab w:val="left" w:pos="1134"/>
      </w:tabs>
      <w:snapToGrid w:val="0"/>
      <w:spacing w:line="360" w:lineRule="auto"/>
      <w:jc w:val="both"/>
    </w:pPr>
    <w:rPr>
      <w:sz w:val="28"/>
      <w:szCs w:val="28"/>
    </w:rPr>
  </w:style>
  <w:style w:type="paragraph" w:customStyle="1" w:styleId="afff6">
    <w:name w:val="Подподподпункт"/>
    <w:basedOn w:val="a5"/>
    <w:rsid w:val="0054706B"/>
    <w:pPr>
      <w:tabs>
        <w:tab w:val="left" w:pos="1134"/>
        <w:tab w:val="num" w:pos="1576"/>
        <w:tab w:val="left" w:pos="1701"/>
      </w:tabs>
      <w:snapToGrid w:val="0"/>
      <w:spacing w:line="360" w:lineRule="auto"/>
      <w:ind w:left="1576" w:hanging="1008"/>
      <w:jc w:val="both"/>
    </w:pPr>
    <w:rPr>
      <w:sz w:val="28"/>
      <w:szCs w:val="28"/>
    </w:rPr>
  </w:style>
  <w:style w:type="paragraph" w:customStyle="1" w:styleId="1">
    <w:name w:val="Пункт1"/>
    <w:basedOn w:val="a5"/>
    <w:rsid w:val="0054706B"/>
    <w:pPr>
      <w:numPr>
        <w:numId w:val="11"/>
      </w:numPr>
      <w:snapToGrid w:val="0"/>
      <w:spacing w:before="240" w:line="360" w:lineRule="auto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43">
    <w:name w:val="Пункт_4 Знак"/>
    <w:link w:val="44"/>
    <w:locked/>
    <w:rsid w:val="0054706B"/>
    <w:rPr>
      <w:sz w:val="28"/>
    </w:rPr>
  </w:style>
  <w:style w:type="paragraph" w:customStyle="1" w:styleId="44">
    <w:name w:val="Пункт_4"/>
    <w:basedOn w:val="a5"/>
    <w:link w:val="43"/>
    <w:rsid w:val="0054706B"/>
    <w:pPr>
      <w:tabs>
        <w:tab w:val="num" w:pos="2880"/>
      </w:tabs>
      <w:ind w:left="2880" w:hanging="360"/>
      <w:jc w:val="both"/>
    </w:pPr>
    <w:rPr>
      <w:sz w:val="28"/>
      <w:szCs w:val="20"/>
      <w:lang w:val="x-none" w:eastAsia="x-none"/>
    </w:rPr>
  </w:style>
  <w:style w:type="paragraph" w:customStyle="1" w:styleId="rvps1">
    <w:name w:val="rvps1"/>
    <w:basedOn w:val="a5"/>
    <w:rsid w:val="0054706B"/>
    <w:pPr>
      <w:jc w:val="center"/>
    </w:pPr>
  </w:style>
  <w:style w:type="paragraph" w:customStyle="1" w:styleId="rvps44">
    <w:name w:val="rvps44"/>
    <w:basedOn w:val="a5"/>
    <w:rsid w:val="0054706B"/>
    <w:pPr>
      <w:spacing w:before="120"/>
      <w:ind w:right="150"/>
      <w:jc w:val="both"/>
    </w:pPr>
  </w:style>
  <w:style w:type="paragraph" w:customStyle="1" w:styleId="rvps46">
    <w:name w:val="rvps46"/>
    <w:basedOn w:val="a5"/>
    <w:rsid w:val="0054706B"/>
    <w:pPr>
      <w:spacing w:before="120" w:after="120"/>
    </w:pPr>
  </w:style>
  <w:style w:type="paragraph" w:customStyle="1" w:styleId="rvps9">
    <w:name w:val="rvps9"/>
    <w:basedOn w:val="a5"/>
    <w:rsid w:val="0054706B"/>
    <w:pPr>
      <w:jc w:val="both"/>
    </w:pPr>
  </w:style>
  <w:style w:type="paragraph" w:customStyle="1" w:styleId="rvps45">
    <w:name w:val="rvps45"/>
    <w:basedOn w:val="a5"/>
    <w:rsid w:val="0054706B"/>
    <w:pPr>
      <w:spacing w:before="120"/>
      <w:ind w:right="150"/>
    </w:pPr>
  </w:style>
  <w:style w:type="paragraph" w:customStyle="1" w:styleId="rvps51">
    <w:name w:val="rvps51"/>
    <w:basedOn w:val="a5"/>
    <w:rsid w:val="0054706B"/>
    <w:pPr>
      <w:spacing w:before="120"/>
      <w:ind w:right="150"/>
      <w:jc w:val="both"/>
    </w:pPr>
  </w:style>
  <w:style w:type="paragraph" w:customStyle="1" w:styleId="rvps48">
    <w:name w:val="rvps48"/>
    <w:basedOn w:val="a5"/>
    <w:rsid w:val="0054706B"/>
    <w:pPr>
      <w:spacing w:after="120"/>
      <w:ind w:right="150"/>
    </w:pPr>
  </w:style>
  <w:style w:type="paragraph" w:customStyle="1" w:styleId="rvps59">
    <w:name w:val="rvps59"/>
    <w:basedOn w:val="a5"/>
    <w:rsid w:val="0054706B"/>
    <w:pPr>
      <w:spacing w:before="60"/>
      <w:ind w:left="75" w:right="75" w:firstLine="285"/>
      <w:jc w:val="both"/>
    </w:pPr>
  </w:style>
  <w:style w:type="paragraph" w:customStyle="1" w:styleId="rvps52">
    <w:name w:val="rvps52"/>
    <w:basedOn w:val="a5"/>
    <w:rsid w:val="0054706B"/>
    <w:pPr>
      <w:ind w:left="210" w:right="150"/>
      <w:jc w:val="both"/>
    </w:pPr>
  </w:style>
  <w:style w:type="paragraph" w:customStyle="1" w:styleId="rvps67">
    <w:name w:val="rvps67"/>
    <w:basedOn w:val="a5"/>
    <w:rsid w:val="0054706B"/>
    <w:pPr>
      <w:spacing w:before="120"/>
      <w:ind w:left="75" w:right="150"/>
      <w:jc w:val="both"/>
    </w:pPr>
  </w:style>
  <w:style w:type="paragraph" w:customStyle="1" w:styleId="rvps50">
    <w:name w:val="rvps50"/>
    <w:basedOn w:val="a5"/>
    <w:rsid w:val="0054706B"/>
    <w:pPr>
      <w:spacing w:before="120"/>
      <w:ind w:right="150"/>
      <w:jc w:val="both"/>
    </w:pPr>
  </w:style>
  <w:style w:type="paragraph" w:customStyle="1" w:styleId="rvps70">
    <w:name w:val="rvps70"/>
    <w:basedOn w:val="a5"/>
    <w:rsid w:val="0054706B"/>
    <w:pPr>
      <w:ind w:left="780" w:right="150"/>
      <w:jc w:val="both"/>
    </w:pPr>
  </w:style>
  <w:style w:type="paragraph" w:customStyle="1" w:styleId="rvps78">
    <w:name w:val="rvps78"/>
    <w:basedOn w:val="a5"/>
    <w:rsid w:val="0054706B"/>
    <w:pPr>
      <w:ind w:right="150"/>
      <w:jc w:val="both"/>
    </w:pPr>
  </w:style>
  <w:style w:type="paragraph" w:customStyle="1" w:styleId="rvps82">
    <w:name w:val="rvps82"/>
    <w:basedOn w:val="a5"/>
    <w:rsid w:val="0054706B"/>
    <w:pPr>
      <w:spacing w:before="120" w:after="120"/>
      <w:ind w:left="45" w:right="150"/>
    </w:pPr>
  </w:style>
  <w:style w:type="paragraph" w:customStyle="1" w:styleId="rvps83">
    <w:name w:val="rvps83"/>
    <w:basedOn w:val="a5"/>
    <w:rsid w:val="0054706B"/>
    <w:pPr>
      <w:spacing w:before="120"/>
      <w:ind w:left="45" w:right="150"/>
    </w:pPr>
  </w:style>
  <w:style w:type="paragraph" w:customStyle="1" w:styleId="rvps84">
    <w:name w:val="rvps84"/>
    <w:basedOn w:val="a5"/>
    <w:rsid w:val="0054706B"/>
    <w:pPr>
      <w:spacing w:before="120" w:after="120"/>
      <w:ind w:right="150"/>
      <w:jc w:val="both"/>
    </w:pPr>
  </w:style>
  <w:style w:type="character" w:styleId="afff7">
    <w:name w:val="annotation reference"/>
    <w:semiHidden/>
    <w:rsid w:val="0054706B"/>
    <w:rPr>
      <w:rFonts w:cs="Times New Roman"/>
      <w:sz w:val="16"/>
      <w:szCs w:val="16"/>
    </w:rPr>
  </w:style>
  <w:style w:type="character" w:customStyle="1" w:styleId="labelheaderlevel21">
    <w:name w:val="label_header_level_21"/>
    <w:rsid w:val="0054706B"/>
    <w:rPr>
      <w:b/>
      <w:color w:val="0000FF"/>
      <w:sz w:val="20"/>
    </w:rPr>
  </w:style>
  <w:style w:type="character" w:customStyle="1" w:styleId="FontStyle15">
    <w:name w:val="Font Style15"/>
    <w:rsid w:val="0054706B"/>
    <w:rPr>
      <w:rFonts w:ascii="Times New Roman" w:hAnsi="Times New Roman"/>
      <w:sz w:val="26"/>
    </w:rPr>
  </w:style>
  <w:style w:type="character" w:customStyle="1" w:styleId="afff8">
    <w:name w:val="комментарий"/>
    <w:rsid w:val="0054706B"/>
    <w:rPr>
      <w:b/>
      <w:i/>
      <w:shd w:val="clear" w:color="auto" w:fill="auto"/>
    </w:rPr>
  </w:style>
  <w:style w:type="character" w:customStyle="1" w:styleId="afff9">
    <w:name w:val="Основной шрифт"/>
    <w:semiHidden/>
    <w:rsid w:val="0054706B"/>
  </w:style>
  <w:style w:type="character" w:customStyle="1" w:styleId="afffa">
    <w:name w:val="Подпункт Знак"/>
    <w:rsid w:val="0054706B"/>
    <w:rPr>
      <w:sz w:val="28"/>
      <w:lang w:val="ru-RU" w:eastAsia="ru-RU"/>
    </w:rPr>
  </w:style>
  <w:style w:type="character" w:customStyle="1" w:styleId="FontStyle11">
    <w:name w:val="Font Style11"/>
    <w:rsid w:val="0054706B"/>
    <w:rPr>
      <w:rFonts w:ascii="Times New Roman" w:hAnsi="Times New Roman"/>
      <w:sz w:val="26"/>
    </w:rPr>
  </w:style>
  <w:style w:type="character" w:customStyle="1" w:styleId="Sp1">
    <w:name w:val="Sp1 Знак Знак"/>
    <w:rsid w:val="0054706B"/>
    <w:rPr>
      <w:b/>
      <w:kern w:val="24"/>
      <w:sz w:val="24"/>
      <w:lang w:val="ru-RU" w:eastAsia="ru-RU"/>
    </w:rPr>
  </w:style>
  <w:style w:type="character" w:customStyle="1" w:styleId="FontStyle33">
    <w:name w:val="Font Style33"/>
    <w:rsid w:val="0054706B"/>
    <w:rPr>
      <w:rFonts w:ascii="Times New Roman" w:hAnsi="Times New Roman"/>
      <w:sz w:val="26"/>
    </w:rPr>
  </w:style>
  <w:style w:type="character" w:customStyle="1" w:styleId="FontStyle57">
    <w:name w:val="Font Style57"/>
    <w:rsid w:val="0054706B"/>
    <w:rPr>
      <w:rFonts w:ascii="Times New Roman" w:hAnsi="Times New Roman"/>
      <w:b/>
      <w:sz w:val="20"/>
    </w:rPr>
  </w:style>
  <w:style w:type="character" w:customStyle="1" w:styleId="urtxtstd1">
    <w:name w:val="urtxtstd1"/>
    <w:rsid w:val="0054706B"/>
    <w:rPr>
      <w:rFonts w:ascii="Arial" w:hAnsi="Arial"/>
      <w:sz w:val="17"/>
    </w:rPr>
  </w:style>
  <w:style w:type="character" w:customStyle="1" w:styleId="rvts9">
    <w:name w:val="rvts9"/>
    <w:rsid w:val="0054706B"/>
    <w:rPr>
      <w:rFonts w:ascii="Times New Roman" w:hAnsi="Times New Roman"/>
      <w:b/>
      <w:sz w:val="28"/>
    </w:rPr>
  </w:style>
  <w:style w:type="character" w:customStyle="1" w:styleId="rvts6">
    <w:name w:val="rvts6"/>
    <w:rsid w:val="0054706B"/>
    <w:rPr>
      <w:rFonts w:ascii="Times New Roman" w:hAnsi="Times New Roman"/>
      <w:sz w:val="24"/>
    </w:rPr>
  </w:style>
  <w:style w:type="character" w:customStyle="1" w:styleId="rvts30">
    <w:name w:val="rvts30"/>
    <w:rsid w:val="0054706B"/>
    <w:rPr>
      <w:rFonts w:ascii="Times New Roman" w:hAnsi="Times New Roman"/>
      <w:sz w:val="22"/>
    </w:rPr>
  </w:style>
  <w:style w:type="character" w:customStyle="1" w:styleId="rvts36">
    <w:name w:val="rvts36"/>
    <w:rsid w:val="0054706B"/>
    <w:rPr>
      <w:rFonts w:ascii="Times New Roman" w:hAnsi="Times New Roman"/>
      <w:color w:val="000000"/>
      <w:sz w:val="22"/>
    </w:rPr>
  </w:style>
  <w:style w:type="character" w:customStyle="1" w:styleId="rvts25">
    <w:name w:val="rvts25"/>
    <w:rsid w:val="0054706B"/>
    <w:rPr>
      <w:rFonts w:ascii="Times New Roman" w:hAnsi="Times New Roman"/>
      <w:b/>
      <w:i/>
      <w:shd w:val="clear" w:color="auto" w:fill="FDE9D9"/>
    </w:rPr>
  </w:style>
  <w:style w:type="character" w:customStyle="1" w:styleId="rvts46">
    <w:name w:val="rvts46"/>
    <w:rsid w:val="0054706B"/>
    <w:rPr>
      <w:rFonts w:ascii="Times New Roman" w:hAnsi="Times New Roman"/>
      <w:i/>
      <w:shd w:val="clear" w:color="auto" w:fill="auto"/>
    </w:rPr>
  </w:style>
  <w:style w:type="character" w:customStyle="1" w:styleId="urtxtstd">
    <w:name w:val="urtxtstd"/>
    <w:rsid w:val="0054706B"/>
  </w:style>
  <w:style w:type="table" w:styleId="afffb">
    <w:name w:val="Table Grid"/>
    <w:basedOn w:val="a7"/>
    <w:rsid w:val="0054706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5">
    <w:name w:val="List Bullet 5"/>
    <w:basedOn w:val="a5"/>
    <w:rsid w:val="00AB3B21"/>
    <w:pPr>
      <w:numPr>
        <w:numId w:val="24"/>
      </w:numPr>
    </w:pPr>
  </w:style>
  <w:style w:type="paragraph" w:customStyle="1" w:styleId="NVGBullet">
    <w:name w:val="NVG Bullet"/>
    <w:basedOn w:val="a5"/>
    <w:rsid w:val="00AB3B21"/>
    <w:pPr>
      <w:numPr>
        <w:numId w:val="25"/>
      </w:numPr>
      <w:suppressAutoHyphens/>
      <w:spacing w:before="120"/>
    </w:pPr>
    <w:rPr>
      <w:rFonts w:ascii="Arial" w:hAnsi="Arial" w:cs="Arial"/>
      <w:lang w:val="en-US" w:eastAsia="ar-SA"/>
    </w:rPr>
  </w:style>
  <w:style w:type="paragraph" w:customStyle="1" w:styleId="afffc">
    <w:name w:val="Текст_бо"/>
    <w:basedOn w:val="aff"/>
    <w:autoRedefine/>
    <w:rsid w:val="00EE7FC4"/>
    <w:pPr>
      <w:snapToGrid/>
      <w:jc w:val="center"/>
    </w:pPr>
    <w:rPr>
      <w:rFonts w:ascii="Times New Roman" w:hAnsi="Times New Roman"/>
      <w:b/>
      <w:bCs/>
      <w:sz w:val="26"/>
      <w:szCs w:val="26"/>
    </w:rPr>
  </w:style>
  <w:style w:type="paragraph" w:customStyle="1" w:styleId="afffd">
    <w:name w:val="текст смк"/>
    <w:basedOn w:val="a5"/>
    <w:link w:val="afffe"/>
    <w:rsid w:val="00EE7FC4"/>
    <w:pPr>
      <w:ind w:firstLine="567"/>
      <w:jc w:val="both"/>
    </w:pPr>
    <w:rPr>
      <w:sz w:val="26"/>
      <w:szCs w:val="20"/>
      <w:lang w:val="x-none" w:eastAsia="x-none"/>
    </w:rPr>
  </w:style>
  <w:style w:type="character" w:customStyle="1" w:styleId="afffe">
    <w:name w:val="текст смк Знак"/>
    <w:link w:val="afffd"/>
    <w:locked/>
    <w:rsid w:val="00EE7FC4"/>
    <w:rPr>
      <w:sz w:val="26"/>
    </w:rPr>
  </w:style>
  <w:style w:type="character" w:styleId="affff">
    <w:name w:val="Strong"/>
    <w:qFormat/>
    <w:locked/>
    <w:rsid w:val="00A47DCE"/>
    <w:rPr>
      <w:rFonts w:cs="Times New Roman"/>
      <w:b/>
      <w:bCs/>
    </w:rPr>
  </w:style>
  <w:style w:type="character" w:styleId="affff0">
    <w:name w:val="footnote reference"/>
    <w:semiHidden/>
    <w:rsid w:val="00BD1DB5"/>
    <w:rPr>
      <w:rFonts w:cs="Times New Roman"/>
      <w:vertAlign w:val="superscript"/>
    </w:rPr>
  </w:style>
  <w:style w:type="character" w:customStyle="1" w:styleId="ListParagraphChar">
    <w:name w:val="List Paragraph Char"/>
    <w:link w:val="ListParagraph1"/>
    <w:locked/>
    <w:rsid w:val="00B2187A"/>
    <w:rPr>
      <w:rFonts w:ascii="Calibri" w:hAnsi="Calibri"/>
      <w:sz w:val="22"/>
      <w:lang w:val="ru-RU" w:eastAsia="en-US"/>
    </w:rPr>
  </w:style>
  <w:style w:type="paragraph" w:styleId="affff1">
    <w:name w:val="Title"/>
    <w:basedOn w:val="a5"/>
    <w:link w:val="affff2"/>
    <w:qFormat/>
    <w:locked/>
    <w:rsid w:val="00BB3D4D"/>
    <w:pPr>
      <w:jc w:val="center"/>
    </w:pPr>
    <w:rPr>
      <w:b/>
      <w:bCs/>
      <w:lang w:val="x-none" w:eastAsia="x-none"/>
    </w:rPr>
  </w:style>
  <w:style w:type="character" w:customStyle="1" w:styleId="affff2">
    <w:name w:val="Название Знак"/>
    <w:link w:val="affff1"/>
    <w:locked/>
    <w:rsid w:val="00BB3D4D"/>
    <w:rPr>
      <w:rFonts w:cs="Times New Roman"/>
      <w:b/>
      <w:bCs/>
      <w:sz w:val="24"/>
      <w:szCs w:val="24"/>
    </w:rPr>
  </w:style>
  <w:style w:type="paragraph" w:customStyle="1" w:styleId="ConsPlusNormal">
    <w:name w:val="ConsPlusNormal"/>
    <w:rsid w:val="00BB3D4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rsid w:val="005D084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13">
    <w:name w:val="Знак Знак11"/>
    <w:locked/>
    <w:rsid w:val="00CA79EA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00">
    <w:name w:val="Знак Знак10"/>
    <w:locked/>
    <w:rsid w:val="00CA79EA"/>
    <w:rPr>
      <w:rFonts w:cs="Times New Roman"/>
      <w:b/>
      <w:bCs/>
      <w:sz w:val="28"/>
      <w:szCs w:val="28"/>
      <w:lang w:val="ru-RU" w:eastAsia="ru-RU"/>
    </w:rPr>
  </w:style>
  <w:style w:type="character" w:customStyle="1" w:styleId="92">
    <w:name w:val="Знак Знак9"/>
    <w:locked/>
    <w:rsid w:val="00CA79EA"/>
    <w:rPr>
      <w:rFonts w:ascii="Arial" w:hAnsi="Arial" w:cs="Arial"/>
      <w:sz w:val="22"/>
      <w:szCs w:val="22"/>
      <w:lang w:val="ru-RU" w:eastAsia="ru-RU"/>
    </w:rPr>
  </w:style>
  <w:style w:type="character" w:customStyle="1" w:styleId="45">
    <w:name w:val="Знак Знак4"/>
    <w:locked/>
    <w:rsid w:val="00CA79EA"/>
    <w:rPr>
      <w:rFonts w:cs="Times New Roman"/>
      <w:sz w:val="24"/>
      <w:szCs w:val="24"/>
      <w:lang w:val="ru-RU" w:eastAsia="ru-RU"/>
    </w:rPr>
  </w:style>
  <w:style w:type="character" w:customStyle="1" w:styleId="62">
    <w:name w:val="Знак Знак6"/>
    <w:locked/>
    <w:rsid w:val="00CA79EA"/>
    <w:rPr>
      <w:rFonts w:cs="Times New Roman"/>
      <w:sz w:val="24"/>
      <w:szCs w:val="24"/>
      <w:lang w:val="ru-RU" w:eastAsia="ru-RU"/>
    </w:rPr>
  </w:style>
  <w:style w:type="paragraph" w:styleId="affff3">
    <w:name w:val="List"/>
    <w:basedOn w:val="a5"/>
    <w:rsid w:val="00CA79EA"/>
    <w:pPr>
      <w:tabs>
        <w:tab w:val="num" w:pos="1134"/>
      </w:tabs>
      <w:spacing w:after="120"/>
      <w:ind w:left="1134" w:hanging="1134"/>
      <w:jc w:val="both"/>
    </w:pPr>
  </w:style>
  <w:style w:type="character" w:customStyle="1" w:styleId="72">
    <w:name w:val="Знак Знак7"/>
    <w:locked/>
    <w:rsid w:val="00CA79EA"/>
    <w:rPr>
      <w:rFonts w:cs="Times New Roman"/>
      <w:b/>
      <w:bCs/>
      <w:sz w:val="24"/>
      <w:szCs w:val="24"/>
      <w:lang w:val="ru-RU" w:eastAsia="ru-RU"/>
    </w:rPr>
  </w:style>
  <w:style w:type="character" w:customStyle="1" w:styleId="82">
    <w:name w:val="Знак Знак8"/>
    <w:locked/>
    <w:rsid w:val="00CA79EA"/>
    <w:rPr>
      <w:rFonts w:cs="Times New Roman"/>
      <w:sz w:val="26"/>
      <w:szCs w:val="26"/>
      <w:lang w:val="ru-RU" w:eastAsia="ru-RU"/>
    </w:rPr>
  </w:style>
  <w:style w:type="character" w:customStyle="1" w:styleId="affff4">
    <w:name w:val="Знак Знак"/>
    <w:locked/>
    <w:rsid w:val="00CA79EA"/>
    <w:rPr>
      <w:rFonts w:cs="Times New Roman"/>
      <w:sz w:val="24"/>
      <w:szCs w:val="24"/>
      <w:lang w:val="ru-RU" w:eastAsia="ru-RU"/>
    </w:rPr>
  </w:style>
  <w:style w:type="character" w:customStyle="1" w:styleId="2c">
    <w:name w:val="Знак Знак2"/>
    <w:locked/>
    <w:rsid w:val="00CA79EA"/>
    <w:rPr>
      <w:rFonts w:cs="Times New Roman"/>
      <w:sz w:val="24"/>
      <w:szCs w:val="24"/>
      <w:lang w:val="ru-RU" w:eastAsia="ru-RU"/>
    </w:rPr>
  </w:style>
  <w:style w:type="character" w:customStyle="1" w:styleId="3b">
    <w:name w:val="Знак Знак3"/>
    <w:locked/>
    <w:rsid w:val="00CA79EA"/>
    <w:rPr>
      <w:rFonts w:cs="Times New Roman"/>
      <w:sz w:val="24"/>
      <w:szCs w:val="24"/>
      <w:lang w:val="ru-RU" w:eastAsia="ru-RU"/>
    </w:rPr>
  </w:style>
  <w:style w:type="character" w:customStyle="1" w:styleId="53">
    <w:name w:val="Знак Знак5"/>
    <w:locked/>
    <w:rsid w:val="00CA79EA"/>
    <w:rPr>
      <w:rFonts w:cs="Times New Roman"/>
      <w:sz w:val="16"/>
      <w:szCs w:val="16"/>
      <w:lang w:val="ru-RU" w:eastAsia="ru-RU"/>
    </w:rPr>
  </w:style>
  <w:style w:type="character" w:customStyle="1" w:styleId="19">
    <w:name w:val="Знак Знак1"/>
    <w:locked/>
    <w:rsid w:val="00CA79EA"/>
    <w:rPr>
      <w:rFonts w:ascii="Courier New" w:hAnsi="Courier New" w:cs="Courier New"/>
      <w:i/>
      <w:iCs/>
    </w:rPr>
  </w:style>
  <w:style w:type="paragraph" w:customStyle="1" w:styleId="-2">
    <w:name w:val="Пункт-2"/>
    <w:basedOn w:val="a5"/>
    <w:rsid w:val="00CA79EA"/>
    <w:pPr>
      <w:tabs>
        <w:tab w:val="num" w:pos="1827"/>
      </w:tabs>
      <w:ind w:left="1827" w:hanging="567"/>
      <w:jc w:val="both"/>
    </w:pPr>
    <w:rPr>
      <w:sz w:val="28"/>
      <w:szCs w:val="28"/>
    </w:rPr>
  </w:style>
  <w:style w:type="paragraph" w:customStyle="1" w:styleId="BodyText31">
    <w:name w:val="Body Text 31"/>
    <w:basedOn w:val="a5"/>
    <w:rsid w:val="00CA79EA"/>
    <w:pPr>
      <w:spacing w:before="20"/>
    </w:pPr>
    <w:rPr>
      <w:b/>
      <w:bCs/>
    </w:rPr>
  </w:style>
  <w:style w:type="paragraph" w:customStyle="1" w:styleId="1a">
    <w:name w:val="Абзац списка1"/>
    <w:basedOn w:val="a5"/>
    <w:rsid w:val="00CA79EA"/>
    <w:pPr>
      <w:ind w:left="708"/>
    </w:pPr>
    <w:rPr>
      <w:sz w:val="20"/>
      <w:szCs w:val="20"/>
    </w:rPr>
  </w:style>
  <w:style w:type="paragraph" w:customStyle="1" w:styleId="ListParagraph11">
    <w:name w:val="List Paragraph11"/>
    <w:basedOn w:val="a5"/>
    <w:rsid w:val="00CA79EA"/>
    <w:pPr>
      <w:ind w:left="720"/>
    </w:pPr>
    <w:rPr>
      <w:lang w:eastAsia="en-US"/>
    </w:rPr>
  </w:style>
  <w:style w:type="paragraph" w:customStyle="1" w:styleId="listparagraph1cxsplast">
    <w:name w:val="listparagraph1cxsplast"/>
    <w:basedOn w:val="a5"/>
    <w:rsid w:val="00CA79EA"/>
    <w:pPr>
      <w:spacing w:before="100" w:beforeAutospacing="1" w:after="100" w:afterAutospacing="1"/>
    </w:pPr>
  </w:style>
  <w:style w:type="paragraph" w:customStyle="1" w:styleId="listparagraph1cxspmiddle">
    <w:name w:val="listparagraph1cxspmiddle"/>
    <w:basedOn w:val="a5"/>
    <w:rsid w:val="00CA79EA"/>
    <w:pPr>
      <w:spacing w:before="100" w:beforeAutospacing="1" w:after="100" w:afterAutospacing="1"/>
    </w:pPr>
  </w:style>
  <w:style w:type="character" w:customStyle="1" w:styleId="emailstyle46">
    <w:name w:val="emailstyle46"/>
    <w:semiHidden/>
    <w:rsid w:val="00CA79EA"/>
    <w:rPr>
      <w:rFonts w:ascii="Arial" w:hAnsi="Arial" w:cs="Arial"/>
      <w:color w:val="auto"/>
      <w:sz w:val="20"/>
      <w:szCs w:val="20"/>
    </w:rPr>
  </w:style>
  <w:style w:type="character" w:styleId="affff5">
    <w:name w:val="page number"/>
    <w:locked/>
    <w:rsid w:val="00CA79EA"/>
    <w:rPr>
      <w:rFonts w:cs="Times New Roman"/>
    </w:rPr>
  </w:style>
  <w:style w:type="character" w:customStyle="1" w:styleId="ListParagraph">
    <w:name w:val="List Paragraph Знак"/>
    <w:rsid w:val="00785C95"/>
    <w:rPr>
      <w:rFonts w:ascii="Calibri" w:hAnsi="Calibri"/>
      <w:sz w:val="22"/>
      <w:lang w:val="ru-RU" w:eastAsia="en-US"/>
    </w:rPr>
  </w:style>
  <w:style w:type="paragraph" w:customStyle="1" w:styleId="a1">
    <w:name w:val="Текст_бюл смк"/>
    <w:basedOn w:val="afffd"/>
    <w:rsid w:val="00052832"/>
    <w:pPr>
      <w:numPr>
        <w:numId w:val="47"/>
      </w:numPr>
    </w:pPr>
  </w:style>
  <w:style w:type="paragraph" w:customStyle="1" w:styleId="3c">
    <w:name w:val="Текст_бюл3"/>
    <w:basedOn w:val="a5"/>
    <w:rsid w:val="00052832"/>
    <w:pPr>
      <w:tabs>
        <w:tab w:val="left" w:pos="851"/>
        <w:tab w:val="num" w:pos="1920"/>
      </w:tabs>
      <w:spacing w:line="360" w:lineRule="auto"/>
      <w:ind w:left="1920" w:firstLine="709"/>
      <w:jc w:val="both"/>
    </w:pPr>
    <w:rPr>
      <w:rFonts w:eastAsia="MS Mincho"/>
      <w:sz w:val="26"/>
      <w:szCs w:val="26"/>
    </w:rPr>
  </w:style>
  <w:style w:type="character" w:customStyle="1" w:styleId="1b">
    <w:name w:val="Замещающий текст1"/>
    <w:semiHidden/>
    <w:rsid w:val="00B83537"/>
    <w:rPr>
      <w:rFonts w:cs="Times New Roman"/>
      <w:color w:val="808080"/>
    </w:rPr>
  </w:style>
  <w:style w:type="numbering" w:styleId="111111">
    <w:name w:val="Outline List 2"/>
    <w:basedOn w:val="a8"/>
    <w:rsid w:val="00F1511E"/>
    <w:pPr>
      <w:numPr>
        <w:numId w:val="27"/>
      </w:numPr>
    </w:pPr>
  </w:style>
  <w:style w:type="numbering" w:customStyle="1" w:styleId="10">
    <w:name w:val="Стиль1"/>
    <w:rsid w:val="00F1511E"/>
    <w:pPr>
      <w:numPr>
        <w:numId w:val="20"/>
      </w:numPr>
    </w:pPr>
  </w:style>
  <w:style w:type="numbering" w:customStyle="1" w:styleId="22">
    <w:name w:val="Стиль2"/>
    <w:rsid w:val="00F1511E"/>
    <w:pPr>
      <w:numPr>
        <w:numId w:val="21"/>
      </w:numPr>
    </w:pPr>
  </w:style>
  <w:style w:type="numbering" w:customStyle="1" w:styleId="40">
    <w:name w:val="Стиль4"/>
    <w:rsid w:val="00F1511E"/>
    <w:pPr>
      <w:numPr>
        <w:numId w:val="22"/>
      </w:numPr>
    </w:pPr>
  </w:style>
  <w:style w:type="paragraph" w:customStyle="1" w:styleId="font5">
    <w:name w:val="font5"/>
    <w:basedOn w:val="a5"/>
    <w:rsid w:val="00C61304"/>
    <w:pPr>
      <w:spacing w:before="100" w:beforeAutospacing="1" w:after="100" w:afterAutospacing="1"/>
    </w:pPr>
    <w:rPr>
      <w:b/>
      <w:bCs/>
    </w:rPr>
  </w:style>
  <w:style w:type="paragraph" w:customStyle="1" w:styleId="font6">
    <w:name w:val="font6"/>
    <w:basedOn w:val="a5"/>
    <w:rsid w:val="00C61304"/>
    <w:pPr>
      <w:spacing w:before="100" w:beforeAutospacing="1" w:after="100" w:afterAutospacing="1"/>
    </w:pPr>
  </w:style>
  <w:style w:type="paragraph" w:customStyle="1" w:styleId="font7">
    <w:name w:val="font7"/>
    <w:basedOn w:val="a5"/>
    <w:rsid w:val="00C6130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8">
    <w:name w:val="font8"/>
    <w:basedOn w:val="a5"/>
    <w:rsid w:val="00C61304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79">
    <w:name w:val="xl79"/>
    <w:basedOn w:val="a5"/>
    <w:rsid w:val="00C613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5"/>
    <w:rsid w:val="00C6130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a5"/>
    <w:rsid w:val="00C6130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5"/>
    <w:rsid w:val="00C6130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5"/>
    <w:rsid w:val="00C6130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8">
    <w:name w:val="xl88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9">
    <w:name w:val="xl89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5"/>
    <w:rsid w:val="00C613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5"/>
    <w:rsid w:val="00C6130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5"/>
    <w:rsid w:val="00C613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5"/>
    <w:rsid w:val="00C6130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5"/>
    <w:rsid w:val="00C6130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5"/>
    <w:rsid w:val="00C613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0">
    <w:name w:val="xl100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5"/>
    <w:rsid w:val="00C613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5"/>
    <w:rsid w:val="00C613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4">
    <w:name w:val="xl104"/>
    <w:basedOn w:val="a5"/>
    <w:rsid w:val="00C613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5"/>
    <w:rsid w:val="00C613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06">
    <w:name w:val="xl106"/>
    <w:basedOn w:val="a5"/>
    <w:rsid w:val="00C613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7">
    <w:name w:val="xl107"/>
    <w:basedOn w:val="a5"/>
    <w:rsid w:val="00C6130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5"/>
    <w:rsid w:val="00C6130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5"/>
    <w:rsid w:val="00C6130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5"/>
    <w:rsid w:val="00C6130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1">
    <w:name w:val="xl111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12">
    <w:name w:val="xl112"/>
    <w:basedOn w:val="a5"/>
    <w:rsid w:val="00C613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5"/>
    <w:rsid w:val="00C6130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5"/>
    <w:rsid w:val="00C613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5"/>
    <w:rsid w:val="00C613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18">
    <w:name w:val="xl118"/>
    <w:basedOn w:val="a5"/>
    <w:rsid w:val="00C6130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9">
    <w:name w:val="xl119"/>
    <w:basedOn w:val="a5"/>
    <w:rsid w:val="00C6130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5"/>
    <w:rsid w:val="00C6130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5"/>
    <w:rsid w:val="00C6130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5"/>
    <w:rsid w:val="00C613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23">
    <w:name w:val="xl123"/>
    <w:basedOn w:val="a5"/>
    <w:rsid w:val="00C613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4">
    <w:name w:val="xl124"/>
    <w:basedOn w:val="a5"/>
    <w:rsid w:val="00C6130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8">
    <w:name w:val="xl128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9">
    <w:name w:val="xl129"/>
    <w:basedOn w:val="a5"/>
    <w:rsid w:val="00C613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1">
    <w:name w:val="xl131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5"/>
    <w:rsid w:val="00C613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3">
    <w:name w:val="xl133"/>
    <w:basedOn w:val="a5"/>
    <w:rsid w:val="00C613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4">
    <w:name w:val="xl134"/>
    <w:basedOn w:val="a5"/>
    <w:rsid w:val="00C6130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5">
    <w:name w:val="xl135"/>
    <w:basedOn w:val="a5"/>
    <w:rsid w:val="00C6130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5"/>
    <w:rsid w:val="00C6130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5"/>
    <w:rsid w:val="00C613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39">
    <w:name w:val="xl139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0">
    <w:name w:val="xl140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5"/>
    <w:rsid w:val="00C6130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42">
    <w:name w:val="xl142"/>
    <w:basedOn w:val="a5"/>
    <w:rsid w:val="00C6130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5"/>
    <w:rsid w:val="00C6130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5"/>
    <w:rsid w:val="00C6130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5"/>
    <w:rsid w:val="00C613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7">
    <w:name w:val="xl147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8">
    <w:name w:val="xl148"/>
    <w:basedOn w:val="a5"/>
    <w:rsid w:val="00C613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9">
    <w:name w:val="xl149"/>
    <w:basedOn w:val="a5"/>
    <w:rsid w:val="00C613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0">
    <w:name w:val="xl150"/>
    <w:basedOn w:val="a5"/>
    <w:rsid w:val="00C613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1">
    <w:name w:val="xl151"/>
    <w:basedOn w:val="a5"/>
    <w:rsid w:val="00C613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2">
    <w:name w:val="xl152"/>
    <w:basedOn w:val="a5"/>
    <w:rsid w:val="00C6130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3">
    <w:name w:val="xl153"/>
    <w:basedOn w:val="a5"/>
    <w:rsid w:val="00C6130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4">
    <w:name w:val="xl154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6">
    <w:name w:val="xl156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7">
    <w:name w:val="xl157"/>
    <w:basedOn w:val="a5"/>
    <w:rsid w:val="00C613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9">
    <w:name w:val="xl159"/>
    <w:basedOn w:val="a5"/>
    <w:rsid w:val="00C613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3">
    <w:name w:val="xl163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4">
    <w:name w:val="xl164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5">
    <w:name w:val="xl165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6">
    <w:name w:val="xl166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a5"/>
    <w:rsid w:val="00C613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8">
    <w:name w:val="xl168"/>
    <w:basedOn w:val="a5"/>
    <w:rsid w:val="00C613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9">
    <w:name w:val="xl169"/>
    <w:basedOn w:val="a5"/>
    <w:rsid w:val="00C6130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0">
    <w:name w:val="xl170"/>
    <w:basedOn w:val="a5"/>
    <w:rsid w:val="00C6130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1">
    <w:name w:val="xl171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2">
    <w:name w:val="xl172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3">
    <w:name w:val="xl173"/>
    <w:basedOn w:val="a5"/>
    <w:rsid w:val="00C613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74">
    <w:name w:val="xl174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5">
    <w:name w:val="xl175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76">
    <w:name w:val="xl176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77">
    <w:name w:val="xl177"/>
    <w:basedOn w:val="a5"/>
    <w:rsid w:val="00C613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8">
    <w:name w:val="xl178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9">
    <w:name w:val="xl179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0">
    <w:name w:val="xl180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1">
    <w:name w:val="xl181"/>
    <w:basedOn w:val="a5"/>
    <w:rsid w:val="00C6130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2">
    <w:name w:val="xl182"/>
    <w:basedOn w:val="a5"/>
    <w:rsid w:val="00C613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3">
    <w:name w:val="xl183"/>
    <w:basedOn w:val="a5"/>
    <w:rsid w:val="00C6130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4">
    <w:name w:val="xl184"/>
    <w:basedOn w:val="a5"/>
    <w:rsid w:val="00C6130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5">
    <w:name w:val="xl185"/>
    <w:basedOn w:val="a5"/>
    <w:rsid w:val="00C613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6">
    <w:name w:val="xl186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7">
    <w:name w:val="xl187"/>
    <w:basedOn w:val="a5"/>
    <w:rsid w:val="00C613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0">
    <w:name w:val="xl190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91">
    <w:name w:val="xl191"/>
    <w:basedOn w:val="a5"/>
    <w:rsid w:val="00C613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2">
    <w:name w:val="xl192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3">
    <w:name w:val="xl193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4">
    <w:name w:val="xl194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95">
    <w:name w:val="xl195"/>
    <w:basedOn w:val="a5"/>
    <w:rsid w:val="00C613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6">
    <w:name w:val="xl196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97">
    <w:name w:val="xl197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98">
    <w:name w:val="xl198"/>
    <w:basedOn w:val="a5"/>
    <w:rsid w:val="00C6130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99">
    <w:name w:val="xl199"/>
    <w:basedOn w:val="a5"/>
    <w:rsid w:val="00C6130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0">
    <w:name w:val="xl200"/>
    <w:basedOn w:val="a5"/>
    <w:rsid w:val="00C6130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1">
    <w:name w:val="xl201"/>
    <w:basedOn w:val="a5"/>
    <w:rsid w:val="00C613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02">
    <w:name w:val="xl202"/>
    <w:basedOn w:val="a5"/>
    <w:rsid w:val="00C613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03">
    <w:name w:val="xl203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04">
    <w:name w:val="xl204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05">
    <w:name w:val="xl205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06">
    <w:name w:val="xl206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07">
    <w:name w:val="xl207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8">
    <w:name w:val="xl208"/>
    <w:basedOn w:val="a5"/>
    <w:rsid w:val="00C613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9">
    <w:name w:val="xl209"/>
    <w:basedOn w:val="a5"/>
    <w:rsid w:val="00C613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10">
    <w:name w:val="xl210"/>
    <w:basedOn w:val="a5"/>
    <w:rsid w:val="00C613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11">
    <w:name w:val="xl211"/>
    <w:basedOn w:val="a5"/>
    <w:rsid w:val="00C6130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12">
    <w:name w:val="xl212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13">
    <w:name w:val="xl213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14">
    <w:name w:val="xl214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15">
    <w:name w:val="xl215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16">
    <w:name w:val="xl216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217">
    <w:name w:val="xl217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218">
    <w:name w:val="xl218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219">
    <w:name w:val="xl219"/>
    <w:basedOn w:val="a5"/>
    <w:rsid w:val="00C613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20">
    <w:name w:val="xl220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21">
    <w:name w:val="xl221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222">
    <w:name w:val="xl222"/>
    <w:basedOn w:val="a5"/>
    <w:rsid w:val="00C613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223">
    <w:name w:val="xl223"/>
    <w:basedOn w:val="a5"/>
    <w:rsid w:val="00C613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224">
    <w:name w:val="xl224"/>
    <w:basedOn w:val="a5"/>
    <w:rsid w:val="00C6130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225">
    <w:name w:val="xl225"/>
    <w:basedOn w:val="a5"/>
    <w:rsid w:val="00C6130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26">
    <w:name w:val="xl226"/>
    <w:basedOn w:val="a5"/>
    <w:rsid w:val="00C6130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27">
    <w:name w:val="xl227"/>
    <w:basedOn w:val="a5"/>
    <w:rsid w:val="00C6130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28">
    <w:name w:val="xl228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29">
    <w:name w:val="xl229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30">
    <w:name w:val="xl230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31">
    <w:name w:val="xl231"/>
    <w:basedOn w:val="a5"/>
    <w:rsid w:val="00C613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32">
    <w:name w:val="xl232"/>
    <w:basedOn w:val="a5"/>
    <w:rsid w:val="00C6130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33">
    <w:name w:val="xl233"/>
    <w:basedOn w:val="a5"/>
    <w:rsid w:val="00C6130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34">
    <w:name w:val="xl234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35">
    <w:name w:val="xl235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6">
    <w:name w:val="xl236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7">
    <w:name w:val="xl237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38">
    <w:name w:val="xl238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9">
    <w:name w:val="xl239"/>
    <w:basedOn w:val="a5"/>
    <w:rsid w:val="00C613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0">
    <w:name w:val="xl240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1">
    <w:name w:val="xl241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42">
    <w:name w:val="xl242"/>
    <w:basedOn w:val="a5"/>
    <w:rsid w:val="00C613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243">
    <w:name w:val="xl243"/>
    <w:basedOn w:val="a5"/>
    <w:rsid w:val="00C6130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244">
    <w:name w:val="xl244"/>
    <w:basedOn w:val="a5"/>
    <w:rsid w:val="00C61304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45">
    <w:name w:val="xl245"/>
    <w:basedOn w:val="a5"/>
    <w:rsid w:val="00C6130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6">
    <w:name w:val="xl246"/>
    <w:basedOn w:val="a5"/>
    <w:rsid w:val="00C6130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7">
    <w:name w:val="xl247"/>
    <w:basedOn w:val="a5"/>
    <w:rsid w:val="00C61304"/>
    <w:pPr>
      <w:spacing w:before="100" w:beforeAutospacing="1" w:after="100" w:afterAutospacing="1"/>
      <w:textAlignment w:val="center"/>
    </w:pPr>
  </w:style>
  <w:style w:type="paragraph" w:customStyle="1" w:styleId="xl248">
    <w:name w:val="xl248"/>
    <w:basedOn w:val="a5"/>
    <w:rsid w:val="00C61304"/>
    <w:pPr>
      <w:spacing w:before="100" w:beforeAutospacing="1" w:after="100" w:afterAutospacing="1"/>
    </w:pPr>
  </w:style>
  <w:style w:type="paragraph" w:customStyle="1" w:styleId="xl249">
    <w:name w:val="xl249"/>
    <w:basedOn w:val="a5"/>
    <w:rsid w:val="00C61304"/>
    <w:pPr>
      <w:spacing w:before="100" w:beforeAutospacing="1" w:after="100" w:afterAutospacing="1"/>
    </w:pPr>
  </w:style>
  <w:style w:type="paragraph" w:customStyle="1" w:styleId="xl250">
    <w:name w:val="xl250"/>
    <w:basedOn w:val="a5"/>
    <w:rsid w:val="00C6130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1">
    <w:name w:val="xl251"/>
    <w:basedOn w:val="a5"/>
    <w:rsid w:val="00C6130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2">
    <w:name w:val="xl252"/>
    <w:basedOn w:val="a5"/>
    <w:rsid w:val="00C6130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3">
    <w:name w:val="xl253"/>
    <w:basedOn w:val="a5"/>
    <w:rsid w:val="00C613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4">
    <w:name w:val="xl254"/>
    <w:basedOn w:val="a5"/>
    <w:rsid w:val="00C6130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5">
    <w:name w:val="xl255"/>
    <w:basedOn w:val="a5"/>
    <w:rsid w:val="00C6130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6">
    <w:name w:val="xl256"/>
    <w:basedOn w:val="a5"/>
    <w:rsid w:val="00C6130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7">
    <w:name w:val="xl257"/>
    <w:basedOn w:val="a5"/>
    <w:rsid w:val="00C61304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8">
    <w:name w:val="xl258"/>
    <w:basedOn w:val="a5"/>
    <w:rsid w:val="00C61304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9">
    <w:name w:val="xl259"/>
    <w:basedOn w:val="a5"/>
    <w:rsid w:val="00C6130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0">
    <w:name w:val="xl260"/>
    <w:basedOn w:val="a5"/>
    <w:rsid w:val="00C6130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1">
    <w:name w:val="xl261"/>
    <w:basedOn w:val="a5"/>
    <w:rsid w:val="00C6130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2">
    <w:name w:val="xl262"/>
    <w:basedOn w:val="a5"/>
    <w:rsid w:val="00C6130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3">
    <w:name w:val="xl263"/>
    <w:basedOn w:val="a5"/>
    <w:rsid w:val="00C613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4">
    <w:name w:val="xl264"/>
    <w:basedOn w:val="a5"/>
    <w:rsid w:val="00C6130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5">
    <w:name w:val="xl265"/>
    <w:basedOn w:val="a5"/>
    <w:rsid w:val="00C61304"/>
    <w:pPr>
      <w:spacing w:before="100" w:beforeAutospacing="1" w:after="100" w:afterAutospacing="1"/>
      <w:jc w:val="center"/>
      <w:textAlignment w:val="center"/>
    </w:pPr>
  </w:style>
  <w:style w:type="paragraph" w:customStyle="1" w:styleId="xl266">
    <w:name w:val="xl266"/>
    <w:basedOn w:val="a5"/>
    <w:rsid w:val="00C613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7">
    <w:name w:val="xl267"/>
    <w:basedOn w:val="a5"/>
    <w:rsid w:val="00C6130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8">
    <w:name w:val="xl268"/>
    <w:basedOn w:val="a5"/>
    <w:rsid w:val="00C61304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9">
    <w:name w:val="xl269"/>
    <w:basedOn w:val="a5"/>
    <w:rsid w:val="00C6130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70">
    <w:name w:val="xl270"/>
    <w:basedOn w:val="a5"/>
    <w:rsid w:val="00C6130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1">
    <w:name w:val="xl271"/>
    <w:basedOn w:val="a5"/>
    <w:rsid w:val="00C613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2">
    <w:name w:val="xl272"/>
    <w:basedOn w:val="a5"/>
    <w:rsid w:val="00C6130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3">
    <w:name w:val="xl273"/>
    <w:basedOn w:val="a5"/>
    <w:rsid w:val="00C61304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74">
    <w:name w:val="xl274"/>
    <w:basedOn w:val="a5"/>
    <w:rsid w:val="00C6130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75">
    <w:name w:val="xl275"/>
    <w:basedOn w:val="a5"/>
    <w:rsid w:val="00C6130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6">
    <w:name w:val="xl276"/>
    <w:basedOn w:val="a5"/>
    <w:rsid w:val="00C6130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77">
    <w:name w:val="xl277"/>
    <w:basedOn w:val="a5"/>
    <w:rsid w:val="00C6130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78">
    <w:name w:val="xl278"/>
    <w:basedOn w:val="a5"/>
    <w:rsid w:val="00C6130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279">
    <w:name w:val="xl279"/>
    <w:basedOn w:val="a5"/>
    <w:rsid w:val="00C6130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80">
    <w:name w:val="xl280"/>
    <w:basedOn w:val="a5"/>
    <w:rsid w:val="00C6130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81">
    <w:name w:val="xl281"/>
    <w:basedOn w:val="a5"/>
    <w:rsid w:val="00C6130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82">
    <w:name w:val="xl282"/>
    <w:basedOn w:val="a5"/>
    <w:rsid w:val="00C6130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3">
    <w:name w:val="xl283"/>
    <w:basedOn w:val="a5"/>
    <w:rsid w:val="00C6130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284">
    <w:name w:val="xl284"/>
    <w:basedOn w:val="a5"/>
    <w:rsid w:val="00C6130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85">
    <w:name w:val="xl285"/>
    <w:basedOn w:val="a5"/>
    <w:rsid w:val="00C6130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86">
    <w:name w:val="xl286"/>
    <w:basedOn w:val="a5"/>
    <w:rsid w:val="00C6130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7">
    <w:name w:val="xl287"/>
    <w:basedOn w:val="a5"/>
    <w:rsid w:val="00C6130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288">
    <w:name w:val="xl288"/>
    <w:basedOn w:val="a5"/>
    <w:rsid w:val="00C6130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89">
    <w:name w:val="xl289"/>
    <w:basedOn w:val="a5"/>
    <w:rsid w:val="00C6130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90">
    <w:name w:val="xl290"/>
    <w:basedOn w:val="a5"/>
    <w:rsid w:val="00C6130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91">
    <w:name w:val="xl291"/>
    <w:basedOn w:val="a5"/>
    <w:rsid w:val="00C6130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92">
    <w:name w:val="xl292"/>
    <w:basedOn w:val="a5"/>
    <w:rsid w:val="00C6130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93">
    <w:name w:val="xl293"/>
    <w:basedOn w:val="a5"/>
    <w:rsid w:val="00C6130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294">
    <w:name w:val="xl294"/>
    <w:basedOn w:val="a5"/>
    <w:rsid w:val="00C6130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95">
    <w:name w:val="xl295"/>
    <w:basedOn w:val="a5"/>
    <w:rsid w:val="00C6130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FFFFFF"/>
      <w:sz w:val="28"/>
      <w:szCs w:val="28"/>
    </w:rPr>
  </w:style>
  <w:style w:type="paragraph" w:customStyle="1" w:styleId="xl296">
    <w:name w:val="xl296"/>
    <w:basedOn w:val="a5"/>
    <w:rsid w:val="00C61304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97">
    <w:name w:val="xl297"/>
    <w:basedOn w:val="a5"/>
    <w:rsid w:val="00C6130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98">
    <w:name w:val="xl298"/>
    <w:basedOn w:val="a5"/>
    <w:rsid w:val="00C6130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99">
    <w:name w:val="xl299"/>
    <w:basedOn w:val="a5"/>
    <w:rsid w:val="00C6130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00">
    <w:name w:val="xl300"/>
    <w:basedOn w:val="a5"/>
    <w:rsid w:val="00C613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01">
    <w:name w:val="xl301"/>
    <w:basedOn w:val="a5"/>
    <w:rsid w:val="00C6130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02">
    <w:name w:val="xl302"/>
    <w:basedOn w:val="a5"/>
    <w:rsid w:val="00C613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03">
    <w:name w:val="xl303"/>
    <w:basedOn w:val="a5"/>
    <w:rsid w:val="00C61304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04">
    <w:name w:val="xl304"/>
    <w:basedOn w:val="a5"/>
    <w:rsid w:val="00C613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05">
    <w:name w:val="xl305"/>
    <w:basedOn w:val="a5"/>
    <w:rsid w:val="00C613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06">
    <w:name w:val="xl306"/>
    <w:basedOn w:val="a5"/>
    <w:rsid w:val="00C613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307">
    <w:name w:val="xl307"/>
    <w:basedOn w:val="a5"/>
    <w:rsid w:val="00C61304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308">
    <w:name w:val="xl308"/>
    <w:basedOn w:val="a5"/>
    <w:rsid w:val="00C6130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09">
    <w:name w:val="xl309"/>
    <w:basedOn w:val="a5"/>
    <w:rsid w:val="00C6130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10">
    <w:name w:val="xl310"/>
    <w:basedOn w:val="a5"/>
    <w:rsid w:val="00C6130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11">
    <w:name w:val="xl311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12">
    <w:name w:val="xl312"/>
    <w:basedOn w:val="a5"/>
    <w:rsid w:val="00C613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13">
    <w:name w:val="xl313"/>
    <w:basedOn w:val="a5"/>
    <w:rsid w:val="00C6130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314">
    <w:name w:val="xl314"/>
    <w:basedOn w:val="a5"/>
    <w:rsid w:val="00C6130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315">
    <w:name w:val="xl315"/>
    <w:basedOn w:val="a5"/>
    <w:rsid w:val="00C61304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316">
    <w:name w:val="xl316"/>
    <w:basedOn w:val="a5"/>
    <w:rsid w:val="00C6130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17">
    <w:name w:val="xl317"/>
    <w:basedOn w:val="a5"/>
    <w:rsid w:val="00C613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18">
    <w:name w:val="xl318"/>
    <w:basedOn w:val="a5"/>
    <w:rsid w:val="00C6130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319">
    <w:name w:val="xl319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0">
    <w:name w:val="xl320"/>
    <w:basedOn w:val="a5"/>
    <w:rsid w:val="00C6130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21">
    <w:name w:val="xl321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22">
    <w:name w:val="xl322"/>
    <w:basedOn w:val="a5"/>
    <w:rsid w:val="00C613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23">
    <w:name w:val="xl323"/>
    <w:basedOn w:val="a5"/>
    <w:rsid w:val="00C613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24">
    <w:name w:val="xl324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25">
    <w:name w:val="xl325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26">
    <w:name w:val="xl326"/>
    <w:basedOn w:val="a5"/>
    <w:rsid w:val="00C613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27">
    <w:name w:val="xl327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8">
    <w:name w:val="xl328"/>
    <w:basedOn w:val="a5"/>
    <w:rsid w:val="00C613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9">
    <w:name w:val="xl329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30">
    <w:name w:val="xl330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331">
    <w:name w:val="xl331"/>
    <w:basedOn w:val="a5"/>
    <w:rsid w:val="00C613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332">
    <w:name w:val="xl332"/>
    <w:basedOn w:val="a5"/>
    <w:rsid w:val="00C61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33">
    <w:name w:val="xl333"/>
    <w:basedOn w:val="a5"/>
    <w:rsid w:val="00C613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34">
    <w:name w:val="xl334"/>
    <w:basedOn w:val="a5"/>
    <w:rsid w:val="00C6130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335">
    <w:name w:val="xl335"/>
    <w:basedOn w:val="a5"/>
    <w:rsid w:val="00C6130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336">
    <w:name w:val="xl336"/>
    <w:basedOn w:val="a5"/>
    <w:rsid w:val="00C6130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337">
    <w:name w:val="xl337"/>
    <w:basedOn w:val="a5"/>
    <w:rsid w:val="00C613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8">
    <w:name w:val="xl338"/>
    <w:basedOn w:val="a5"/>
    <w:rsid w:val="00C613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email">
    <w:name w:val="email"/>
    <w:basedOn w:val="a5"/>
    <w:rsid w:val="00A30AC3"/>
    <w:pPr>
      <w:spacing w:before="240" w:after="240"/>
    </w:pPr>
  </w:style>
  <w:style w:type="paragraph" w:customStyle="1" w:styleId="chapter1">
    <w:name w:val="chapter1"/>
    <w:basedOn w:val="a5"/>
    <w:rsid w:val="00A30AC3"/>
    <w:pPr>
      <w:spacing w:before="165" w:after="165"/>
    </w:pPr>
    <w:rPr>
      <w:i/>
      <w:iCs/>
    </w:rPr>
  </w:style>
  <w:style w:type="paragraph" w:customStyle="1" w:styleId="cellphone">
    <w:name w:val="cellphone"/>
    <w:basedOn w:val="a5"/>
    <w:rsid w:val="00A30AC3"/>
    <w:pPr>
      <w:spacing w:before="240" w:after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17AF55-FF24-4003-807E-EA995495F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3698</Words>
  <Characters>27463</Characters>
  <Application>Microsoft Office Word</Application>
  <DocSecurity>0</DocSecurity>
  <Lines>228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КОНКУРСНАЯ ДОКУМЕНТАЦИЯ</vt:lpstr>
    </vt:vector>
  </TitlesOfParts>
  <Company>NIAEP</Company>
  <LinksUpToDate>false</LinksUpToDate>
  <CharactersWithSpaces>31099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КОНКУРСНАЯ ДОКУМЕНТАЦИЯ</dc:title>
  <dc:subject/>
  <dc:creator>Гончаров Евгений Владимирович</dc:creator>
  <cp:keywords/>
  <dc:description/>
  <cp:lastModifiedBy>Фаррахова Эльвера Римовна</cp:lastModifiedBy>
  <cp:revision>3</cp:revision>
  <cp:lastPrinted>2016-12-22T09:26:00Z</cp:lastPrinted>
  <dcterms:created xsi:type="dcterms:W3CDTF">2016-12-23T06:47:00Z</dcterms:created>
  <dcterms:modified xsi:type="dcterms:W3CDTF">2016-12-23T06:47:00Z</dcterms:modified>
</cp:coreProperties>
</file>